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443" w:rsidRPr="00B24ED4" w:rsidRDefault="00C05443" w:rsidP="00C41B4D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24ED4">
        <w:rPr>
          <w:rFonts w:ascii="Times New Roman" w:hAnsi="Times New Roman" w:cs="Times New Roman"/>
          <w:b/>
          <w:sz w:val="28"/>
          <w:szCs w:val="28"/>
        </w:rPr>
        <w:t xml:space="preserve">Обзор практики </w:t>
      </w:r>
      <w:proofErr w:type="spellStart"/>
      <w:r w:rsidRPr="00B24ED4">
        <w:rPr>
          <w:rFonts w:ascii="Times New Roman" w:hAnsi="Times New Roman" w:cs="Times New Roman"/>
          <w:b/>
          <w:sz w:val="28"/>
          <w:szCs w:val="28"/>
        </w:rPr>
        <w:t>правоприменения</w:t>
      </w:r>
      <w:proofErr w:type="spellEnd"/>
      <w:r w:rsidRPr="00B24ED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B24ED4">
        <w:rPr>
          <w:rFonts w:ascii="Times New Roman" w:hAnsi="Times New Roman" w:cs="Times New Roman"/>
          <w:b/>
          <w:sz w:val="28"/>
          <w:szCs w:val="28"/>
        </w:rPr>
        <w:t>в сфере конфликта интересов</w:t>
      </w:r>
      <w:r>
        <w:rPr>
          <w:rFonts w:ascii="Times New Roman" w:hAnsi="Times New Roman" w:cs="Times New Roman"/>
          <w:b/>
          <w:sz w:val="28"/>
          <w:szCs w:val="28"/>
        </w:rPr>
        <w:t xml:space="preserve"> № 2</w:t>
      </w:r>
    </w:p>
    <w:p w:rsidR="00C05443" w:rsidRDefault="00C05443" w:rsidP="00C41B4D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8444F2" w:rsidRDefault="00F75BB8" w:rsidP="00C41B4D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558C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3558C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444F2">
        <w:rPr>
          <w:rFonts w:ascii="Times New Roman" w:hAnsi="Times New Roman" w:cs="Times New Roman"/>
          <w:b/>
          <w:sz w:val="28"/>
          <w:szCs w:val="28"/>
        </w:rPr>
        <w:t xml:space="preserve">Должностным лицом исполнена обязанность по </w:t>
      </w:r>
      <w:r w:rsidR="008444F2">
        <w:rPr>
          <w:rFonts w:ascii="Times New Roman" w:hAnsi="Times New Roman" w:cs="Times New Roman"/>
          <w:b/>
          <w:bCs/>
          <w:sz w:val="28"/>
          <w:szCs w:val="28"/>
        </w:rPr>
        <w:t>недопущению возможности возникновения конфликта интересов</w:t>
      </w:r>
    </w:p>
    <w:p w:rsidR="00F75BB8" w:rsidRPr="003558C6" w:rsidRDefault="00F75BB8" w:rsidP="00C41B4D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EA1E28" w:rsidRPr="008444F2" w:rsidRDefault="00D10960" w:rsidP="00C41B4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0960">
        <w:rPr>
          <w:rFonts w:ascii="Times New Roman" w:hAnsi="Times New Roman" w:cs="Times New Roman"/>
          <w:sz w:val="28"/>
          <w:szCs w:val="28"/>
        </w:rPr>
        <w:t>Ситуация 1</w:t>
      </w:r>
    </w:p>
    <w:p w:rsidR="008F78F0" w:rsidRDefault="008F78F0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58C6">
        <w:rPr>
          <w:rFonts w:ascii="Times New Roman" w:hAnsi="Times New Roman" w:cs="Times New Roman"/>
          <w:sz w:val="28"/>
          <w:szCs w:val="28"/>
        </w:rPr>
        <w:t xml:space="preserve">Комиссией по соблюдению требований к служебному поведению и урегулированию конфликта интересов (далее – комиссией по урегулированию конфликта интересов) </w:t>
      </w:r>
      <w:r>
        <w:rPr>
          <w:rFonts w:ascii="Times New Roman" w:hAnsi="Times New Roman" w:cs="Times New Roman"/>
          <w:sz w:val="28"/>
          <w:szCs w:val="28"/>
        </w:rPr>
        <w:t xml:space="preserve">установлено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следу</w:t>
      </w:r>
      <w:del w:id="1" w:author="ShumakovaVM" w:date="2018-09-27T12:11:00Z">
        <w:r w:rsidDel="00CD0F5D">
          <w:rPr>
            <w:rFonts w:ascii="Times New Roman" w:hAnsi="Times New Roman" w:cs="Times New Roman"/>
            <w:sz w:val="28"/>
            <w:szCs w:val="28"/>
          </w:rPr>
          <w:delText>ю</w:delText>
        </w:r>
        <w:r w:rsidR="00AF526A" w:rsidDel="00CD0F5D">
          <w:rPr>
            <w:rFonts w:ascii="Times New Roman" w:hAnsi="Times New Roman" w:cs="Times New Roman"/>
            <w:sz w:val="28"/>
            <w:szCs w:val="28"/>
          </w:rPr>
          <w:delText xml:space="preserve"> </w:delText>
        </w:r>
      </w:del>
      <w:r>
        <w:rPr>
          <w:rFonts w:ascii="Times New Roman" w:hAnsi="Times New Roman" w:cs="Times New Roman"/>
          <w:sz w:val="28"/>
          <w:szCs w:val="28"/>
        </w:rPr>
        <w:t>щее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C372F" w:rsidRDefault="00A4611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58C6">
        <w:rPr>
          <w:rFonts w:ascii="Times New Roman" w:hAnsi="Times New Roman" w:cs="Times New Roman"/>
          <w:sz w:val="28"/>
          <w:szCs w:val="28"/>
        </w:rPr>
        <w:t xml:space="preserve">Государственный служащий включен в состав коллегии государственного органа субъекта Российской </w:t>
      </w:r>
      <w:proofErr w:type="gramStart"/>
      <w:r w:rsidRPr="003558C6">
        <w:rPr>
          <w:rFonts w:ascii="Times New Roman" w:hAnsi="Times New Roman" w:cs="Times New Roman"/>
          <w:sz w:val="28"/>
          <w:szCs w:val="28"/>
        </w:rPr>
        <w:t>Федерации</w:t>
      </w:r>
      <w:r w:rsidR="00BC372F">
        <w:rPr>
          <w:rFonts w:ascii="Times New Roman" w:hAnsi="Times New Roman" w:cs="Times New Roman"/>
          <w:sz w:val="28"/>
          <w:szCs w:val="28"/>
        </w:rPr>
        <w:t xml:space="preserve"> </w:t>
      </w:r>
      <w:r w:rsidRPr="003558C6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Pr="003558C6">
        <w:rPr>
          <w:rFonts w:ascii="Times New Roman" w:hAnsi="Times New Roman" w:cs="Times New Roman"/>
          <w:sz w:val="28"/>
          <w:szCs w:val="28"/>
        </w:rPr>
        <w:t xml:space="preserve">далее - Коллегия). </w:t>
      </w:r>
    </w:p>
    <w:p w:rsidR="00BC372F" w:rsidRDefault="00BC372F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58C6">
        <w:rPr>
          <w:rFonts w:ascii="Times New Roman" w:hAnsi="Times New Roman" w:cs="Times New Roman"/>
          <w:sz w:val="28"/>
          <w:szCs w:val="28"/>
        </w:rPr>
        <w:t xml:space="preserve">На заседаниях члены Коллегии рассматривают дела об установлении  тарифов, в том числе дают оценку представленным организациями обосновывающим материалам, отдельным статьям расходов, подготовленным предварительным расчетам подлежащих установлению тарифов, озвученным доводам представителей организаций, в связи с чем государственный служащий, являющийся членом Коллегии, </w:t>
      </w:r>
      <w:r>
        <w:rPr>
          <w:rFonts w:ascii="Times New Roman" w:hAnsi="Times New Roman" w:cs="Times New Roman"/>
          <w:sz w:val="28"/>
          <w:szCs w:val="28"/>
        </w:rPr>
        <w:t>обладает полномочиями, позволяющими оказать</w:t>
      </w:r>
      <w:r w:rsidRPr="003558C6">
        <w:rPr>
          <w:rFonts w:ascii="Times New Roman" w:hAnsi="Times New Roman" w:cs="Times New Roman"/>
          <w:sz w:val="28"/>
          <w:szCs w:val="28"/>
        </w:rPr>
        <w:t xml:space="preserve"> влияни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558C6">
        <w:rPr>
          <w:rFonts w:ascii="Times New Roman" w:hAnsi="Times New Roman" w:cs="Times New Roman"/>
          <w:sz w:val="28"/>
          <w:szCs w:val="28"/>
        </w:rPr>
        <w:t xml:space="preserve"> на результаты рассмотрения Коллегией вопрос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3558C6">
        <w:rPr>
          <w:rFonts w:ascii="Times New Roman" w:hAnsi="Times New Roman" w:cs="Times New Roman"/>
          <w:sz w:val="28"/>
          <w:szCs w:val="28"/>
        </w:rPr>
        <w:t xml:space="preserve"> об установлении тарифов для</w:t>
      </w:r>
      <w:r>
        <w:rPr>
          <w:rFonts w:ascii="Times New Roman" w:hAnsi="Times New Roman" w:cs="Times New Roman"/>
          <w:sz w:val="28"/>
          <w:szCs w:val="28"/>
        </w:rPr>
        <w:t xml:space="preserve"> конкретных</w:t>
      </w:r>
      <w:r w:rsidRPr="003558C6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558C6">
        <w:rPr>
          <w:rFonts w:ascii="Times New Roman" w:hAnsi="Times New Roman" w:cs="Times New Roman"/>
          <w:sz w:val="28"/>
          <w:szCs w:val="28"/>
        </w:rPr>
        <w:t>.</w:t>
      </w:r>
    </w:p>
    <w:p w:rsidR="00BC372F" w:rsidRDefault="00BC372F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 из указанных организаций связана имущественными и корпоративными отношениями с братом супруги государственного служащего, так как он занимает в ней должность заместителя руководителя, получает заработную плату</w:t>
      </w:r>
      <w:r w:rsidR="00511FF4">
        <w:rPr>
          <w:rFonts w:ascii="Times New Roman" w:hAnsi="Times New Roman" w:cs="Times New Roman"/>
          <w:sz w:val="28"/>
          <w:szCs w:val="28"/>
        </w:rPr>
        <w:t xml:space="preserve"> и стимулирующие выплаты.</w:t>
      </w:r>
    </w:p>
    <w:p w:rsidR="00BC372F" w:rsidRDefault="00511FF4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Устанавливаемые Коллегией тарифы напрямую влияют на </w:t>
      </w:r>
      <w:r w:rsidR="009C7213">
        <w:rPr>
          <w:rFonts w:ascii="Times New Roman" w:hAnsi="Times New Roman" w:cs="Times New Roman"/>
          <w:sz w:val="28"/>
          <w:szCs w:val="28"/>
        </w:rPr>
        <w:t>доходы</w:t>
      </w:r>
      <w:r>
        <w:rPr>
          <w:rFonts w:ascii="Times New Roman" w:hAnsi="Times New Roman" w:cs="Times New Roman"/>
          <w:sz w:val="28"/>
          <w:szCs w:val="28"/>
        </w:rPr>
        <w:t xml:space="preserve"> организации.</w:t>
      </w:r>
    </w:p>
    <w:p w:rsidR="00511FF4" w:rsidRDefault="00511FF4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частью 2 статьи 10 Федерального закона от 25 декабря 2008 г. № 273-ФЗ «О противодействии коррупции»</w:t>
      </w:r>
      <w:r w:rsidR="008F78F0"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 273-ФЗ)</w:t>
      </w:r>
      <w:r>
        <w:rPr>
          <w:rFonts w:ascii="Times New Roman" w:hAnsi="Times New Roman" w:cs="Times New Roman"/>
          <w:sz w:val="28"/>
          <w:szCs w:val="28"/>
        </w:rPr>
        <w:t xml:space="preserve"> возможность получения доходов организацией, которая связана с братом супруги государственного служащего </w:t>
      </w:r>
      <w:r w:rsidR="00C41B4D">
        <w:rPr>
          <w:rFonts w:ascii="Times New Roman" w:hAnsi="Times New Roman" w:cs="Times New Roman"/>
          <w:sz w:val="28"/>
          <w:szCs w:val="28"/>
        </w:rPr>
        <w:t xml:space="preserve">корпоративными и </w:t>
      </w:r>
      <w:r>
        <w:rPr>
          <w:rFonts w:ascii="Times New Roman" w:hAnsi="Times New Roman" w:cs="Times New Roman"/>
          <w:sz w:val="28"/>
          <w:szCs w:val="28"/>
        </w:rPr>
        <w:t>имущественными отношениями, образует личную заинтересованность государственного служащего.</w:t>
      </w:r>
    </w:p>
    <w:p w:rsidR="00511FF4" w:rsidRDefault="00511FF4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силу имеющихся полномочий государственного служащего при рассмотрении им на </w:t>
      </w:r>
      <w:r w:rsidR="009C7213">
        <w:rPr>
          <w:rFonts w:ascii="Times New Roman" w:hAnsi="Times New Roman" w:cs="Times New Roman"/>
          <w:sz w:val="28"/>
          <w:szCs w:val="28"/>
        </w:rPr>
        <w:t xml:space="preserve">заседании </w:t>
      </w:r>
      <w:r>
        <w:rPr>
          <w:rFonts w:ascii="Times New Roman" w:hAnsi="Times New Roman" w:cs="Times New Roman"/>
          <w:sz w:val="28"/>
          <w:szCs w:val="28"/>
        </w:rPr>
        <w:t>Коллегии вопросов в отношении указанной организации личная заинтересованность может повлиять на надлежащее, объективное и беспристрастное исполнение им служебных обязанностей</w:t>
      </w:r>
      <w:r w:rsidR="008F78F0">
        <w:rPr>
          <w:rFonts w:ascii="Times New Roman" w:hAnsi="Times New Roman" w:cs="Times New Roman"/>
          <w:sz w:val="28"/>
          <w:szCs w:val="28"/>
        </w:rPr>
        <w:t>, что в соответствии со статьей 10 Федерального закона № 273-ФЗ свидетельствует о возможности возникновения конфликта интересов.</w:t>
      </w:r>
    </w:p>
    <w:p w:rsidR="00A46111" w:rsidRPr="003558C6" w:rsidRDefault="00A4611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58C6">
        <w:rPr>
          <w:rFonts w:ascii="Times New Roman" w:hAnsi="Times New Roman" w:cs="Times New Roman"/>
          <w:sz w:val="28"/>
          <w:szCs w:val="28"/>
        </w:rPr>
        <w:t>Государственным служащим</w:t>
      </w:r>
      <w:r w:rsidR="00BB23C7">
        <w:rPr>
          <w:rFonts w:ascii="Times New Roman" w:hAnsi="Times New Roman" w:cs="Times New Roman"/>
          <w:sz w:val="28"/>
          <w:szCs w:val="28"/>
        </w:rPr>
        <w:t>,</w:t>
      </w:r>
      <w:r w:rsidRPr="003558C6">
        <w:rPr>
          <w:rFonts w:ascii="Times New Roman" w:hAnsi="Times New Roman" w:cs="Times New Roman"/>
          <w:sz w:val="28"/>
          <w:szCs w:val="28"/>
        </w:rPr>
        <w:t xml:space="preserve"> как только</w:t>
      </w:r>
      <w:r w:rsidR="00451613">
        <w:rPr>
          <w:rFonts w:ascii="Times New Roman" w:hAnsi="Times New Roman" w:cs="Times New Roman"/>
          <w:sz w:val="28"/>
          <w:szCs w:val="28"/>
        </w:rPr>
        <w:t xml:space="preserve"> ему</w:t>
      </w:r>
      <w:r w:rsidRPr="003558C6">
        <w:rPr>
          <w:rFonts w:ascii="Times New Roman" w:hAnsi="Times New Roman" w:cs="Times New Roman"/>
          <w:sz w:val="28"/>
          <w:szCs w:val="28"/>
        </w:rPr>
        <w:t xml:space="preserve"> стало известно о том, что на очередном заседании Коллегии запланировано рассмотрение вопроса в отношении организации, в которой работает брат его супруги</w:t>
      </w:r>
      <w:r w:rsidR="00BB23C7">
        <w:rPr>
          <w:rFonts w:ascii="Times New Roman" w:hAnsi="Times New Roman" w:cs="Times New Roman"/>
          <w:sz w:val="28"/>
          <w:szCs w:val="28"/>
        </w:rPr>
        <w:t>,</w:t>
      </w:r>
      <w:r w:rsidRPr="003558C6">
        <w:rPr>
          <w:rFonts w:ascii="Times New Roman" w:hAnsi="Times New Roman" w:cs="Times New Roman"/>
          <w:sz w:val="28"/>
          <w:szCs w:val="28"/>
        </w:rPr>
        <w:t xml:space="preserve"> направлено </w:t>
      </w:r>
      <w:r w:rsidRPr="003558C6">
        <w:rPr>
          <w:rFonts w:ascii="Times New Roman" w:hAnsi="Times New Roman" w:cs="Times New Roman"/>
          <w:sz w:val="28"/>
          <w:szCs w:val="28"/>
        </w:rPr>
        <w:lastRenderedPageBreak/>
        <w:t>уведомление о возникновении личной заинтересованности при исполнении должностных обязанностей, которая приводит или может привести к конфликту интересов (далее – уведомление о личной заинтересованности).</w:t>
      </w:r>
    </w:p>
    <w:p w:rsidR="00A46111" w:rsidRPr="003558C6" w:rsidRDefault="00A46111" w:rsidP="00C41B4D">
      <w:pPr>
        <w:spacing w:line="276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3558C6">
        <w:rPr>
          <w:rFonts w:ascii="Times New Roman" w:hAnsi="Times New Roman" w:cs="Times New Roman"/>
          <w:b/>
          <w:sz w:val="28"/>
          <w:szCs w:val="28"/>
        </w:rPr>
        <w:t>омиссией по урегулированию конфликта интересов приняты решения:</w:t>
      </w:r>
    </w:p>
    <w:p w:rsidR="00A46111" w:rsidRPr="003558C6" w:rsidRDefault="00A4611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58C6">
        <w:rPr>
          <w:rFonts w:ascii="Times New Roman" w:hAnsi="Times New Roman" w:cs="Times New Roman"/>
          <w:sz w:val="28"/>
          <w:szCs w:val="28"/>
        </w:rPr>
        <w:t>признать, что при исполнении государственным служащим должностных обязанностей личная заинтересованность может привести к конфликту интересов;</w:t>
      </w:r>
    </w:p>
    <w:p w:rsidR="00A46111" w:rsidRPr="003558C6" w:rsidRDefault="00A4611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58C6">
        <w:rPr>
          <w:rFonts w:ascii="Times New Roman" w:hAnsi="Times New Roman" w:cs="Times New Roman"/>
          <w:sz w:val="28"/>
          <w:szCs w:val="28"/>
        </w:rPr>
        <w:t>рекомендовать руководителю государственного органа принять меры по недопущению возникновения конфликта интересов.</w:t>
      </w:r>
    </w:p>
    <w:p w:rsidR="004B219B" w:rsidRDefault="00A4611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58C6">
        <w:rPr>
          <w:rFonts w:ascii="Times New Roman" w:hAnsi="Times New Roman" w:cs="Times New Roman"/>
          <w:b/>
          <w:sz w:val="28"/>
          <w:szCs w:val="28"/>
        </w:rPr>
        <w:t>Решение представителя нанимателя</w:t>
      </w:r>
      <w:r w:rsidRPr="003558C6">
        <w:rPr>
          <w:rFonts w:ascii="Times New Roman" w:hAnsi="Times New Roman" w:cs="Times New Roman"/>
          <w:sz w:val="28"/>
          <w:szCs w:val="28"/>
        </w:rPr>
        <w:t xml:space="preserve">: в целях предотвращения конфликта интересов принято решение об отстранении государственного служащего </w:t>
      </w:r>
      <w:r w:rsidR="00332294">
        <w:rPr>
          <w:rFonts w:ascii="Times New Roman" w:hAnsi="Times New Roman" w:cs="Times New Roman"/>
          <w:sz w:val="28"/>
          <w:szCs w:val="28"/>
        </w:rPr>
        <w:t>от</w:t>
      </w:r>
      <w:r w:rsidRPr="003558C6">
        <w:rPr>
          <w:rFonts w:ascii="Times New Roman" w:hAnsi="Times New Roman" w:cs="Times New Roman"/>
          <w:sz w:val="28"/>
          <w:szCs w:val="28"/>
        </w:rPr>
        <w:t xml:space="preserve"> рассмотрени</w:t>
      </w:r>
      <w:r w:rsidR="00332294">
        <w:rPr>
          <w:rFonts w:ascii="Times New Roman" w:hAnsi="Times New Roman" w:cs="Times New Roman"/>
          <w:sz w:val="28"/>
          <w:szCs w:val="28"/>
        </w:rPr>
        <w:t>я</w:t>
      </w:r>
      <w:r w:rsidRPr="003558C6">
        <w:rPr>
          <w:rFonts w:ascii="Times New Roman" w:hAnsi="Times New Roman" w:cs="Times New Roman"/>
          <w:sz w:val="28"/>
          <w:szCs w:val="28"/>
        </w:rPr>
        <w:t xml:space="preserve"> вопросов в отношении организации, в которой брат его супруги занимает должность заместителя руководителя. </w:t>
      </w:r>
    </w:p>
    <w:p w:rsidR="00A36235" w:rsidRDefault="00A4611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58C6">
        <w:rPr>
          <w:rFonts w:ascii="Times New Roman" w:hAnsi="Times New Roman" w:cs="Times New Roman"/>
          <w:sz w:val="28"/>
          <w:szCs w:val="28"/>
        </w:rPr>
        <w:t>Решение оформлено приказом государственного органа.</w:t>
      </w:r>
    </w:p>
    <w:p w:rsidR="00445CF2" w:rsidRDefault="00445CF2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45CF2" w:rsidRPr="00FB3E74" w:rsidRDefault="00D10960" w:rsidP="00C41B4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0960">
        <w:rPr>
          <w:rFonts w:ascii="Times New Roman" w:hAnsi="Times New Roman" w:cs="Times New Roman"/>
          <w:sz w:val="28"/>
          <w:szCs w:val="28"/>
        </w:rPr>
        <w:t xml:space="preserve">Ситуация 2 </w:t>
      </w:r>
    </w:p>
    <w:p w:rsidR="008F78F0" w:rsidRPr="00AC2FBC" w:rsidRDefault="00A054DC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полномочия г</w:t>
      </w:r>
      <w:r w:rsidR="00445CF2" w:rsidRPr="00445CF2">
        <w:rPr>
          <w:rFonts w:ascii="Times New Roman" w:hAnsi="Times New Roman" w:cs="Times New Roman"/>
          <w:sz w:val="28"/>
          <w:szCs w:val="28"/>
        </w:rPr>
        <w:t>осударственн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445CF2" w:rsidRPr="00445CF2">
        <w:rPr>
          <w:rFonts w:ascii="Times New Roman" w:hAnsi="Times New Roman" w:cs="Times New Roman"/>
          <w:sz w:val="28"/>
          <w:szCs w:val="28"/>
        </w:rPr>
        <w:t xml:space="preserve"> служащ</w:t>
      </w:r>
      <w:r>
        <w:rPr>
          <w:rFonts w:ascii="Times New Roman" w:hAnsi="Times New Roman" w:cs="Times New Roman"/>
          <w:sz w:val="28"/>
          <w:szCs w:val="28"/>
        </w:rPr>
        <w:t>его,</w:t>
      </w:r>
      <w:r w:rsidR="00445CF2" w:rsidRPr="00445CF2">
        <w:rPr>
          <w:rFonts w:ascii="Times New Roman" w:hAnsi="Times New Roman" w:cs="Times New Roman"/>
          <w:sz w:val="28"/>
          <w:szCs w:val="28"/>
        </w:rPr>
        <w:t xml:space="preserve"> </w:t>
      </w:r>
      <w:r w:rsidR="00F92344">
        <w:rPr>
          <w:rFonts w:ascii="Times New Roman" w:hAnsi="Times New Roman" w:cs="Times New Roman"/>
          <w:sz w:val="28"/>
          <w:szCs w:val="28"/>
        </w:rPr>
        <w:t>замеща</w:t>
      </w:r>
      <w:r>
        <w:rPr>
          <w:rFonts w:ascii="Times New Roman" w:hAnsi="Times New Roman" w:cs="Times New Roman"/>
          <w:sz w:val="28"/>
          <w:szCs w:val="28"/>
        </w:rPr>
        <w:t>ющего</w:t>
      </w:r>
      <w:r w:rsidR="00F92344">
        <w:rPr>
          <w:rFonts w:ascii="Times New Roman" w:hAnsi="Times New Roman" w:cs="Times New Roman"/>
          <w:sz w:val="28"/>
          <w:szCs w:val="28"/>
        </w:rPr>
        <w:t xml:space="preserve"> </w:t>
      </w:r>
      <w:r w:rsidR="00445CF2">
        <w:rPr>
          <w:rFonts w:ascii="Times New Roman" w:hAnsi="Times New Roman" w:cs="Times New Roman"/>
          <w:sz w:val="28"/>
          <w:szCs w:val="28"/>
        </w:rPr>
        <w:t>должность в отдел</w:t>
      </w:r>
      <w:r w:rsidR="00F92344">
        <w:rPr>
          <w:rFonts w:ascii="Times New Roman" w:hAnsi="Times New Roman" w:cs="Times New Roman"/>
          <w:sz w:val="28"/>
          <w:szCs w:val="28"/>
        </w:rPr>
        <w:t>е</w:t>
      </w:r>
      <w:r w:rsidR="00445CF2">
        <w:rPr>
          <w:rFonts w:ascii="Times New Roman" w:hAnsi="Times New Roman" w:cs="Times New Roman"/>
          <w:sz w:val="28"/>
          <w:szCs w:val="28"/>
        </w:rPr>
        <w:t xml:space="preserve"> </w:t>
      </w:r>
      <w:r w:rsidR="00F92344" w:rsidRPr="00F92344">
        <w:rPr>
          <w:rFonts w:ascii="Times New Roman" w:hAnsi="Times New Roman" w:cs="Times New Roman"/>
          <w:sz w:val="28"/>
          <w:szCs w:val="28"/>
        </w:rPr>
        <w:t>горного и технологического надзора</w:t>
      </w:r>
      <w:r w:rsidR="00F92344">
        <w:rPr>
          <w:rFonts w:ascii="Times New Roman" w:hAnsi="Times New Roman" w:cs="Times New Roman"/>
          <w:sz w:val="28"/>
          <w:szCs w:val="28"/>
        </w:rPr>
        <w:t xml:space="preserve"> территориального </w:t>
      </w:r>
      <w:r w:rsidR="00D901CC">
        <w:rPr>
          <w:rFonts w:ascii="Times New Roman" w:hAnsi="Times New Roman" w:cs="Times New Roman"/>
          <w:sz w:val="28"/>
          <w:szCs w:val="28"/>
        </w:rPr>
        <w:t xml:space="preserve">органа федерального </w:t>
      </w:r>
      <w:r w:rsidR="007C12D9">
        <w:rPr>
          <w:rFonts w:ascii="Times New Roman" w:hAnsi="Times New Roman" w:cs="Times New Roman"/>
          <w:sz w:val="28"/>
          <w:szCs w:val="28"/>
        </w:rPr>
        <w:t xml:space="preserve">государственного </w:t>
      </w:r>
      <w:r w:rsidR="00445CF2">
        <w:rPr>
          <w:rFonts w:ascii="Times New Roman" w:hAnsi="Times New Roman" w:cs="Times New Roman"/>
          <w:sz w:val="28"/>
          <w:szCs w:val="28"/>
        </w:rPr>
        <w:t>органа</w:t>
      </w:r>
      <w:r w:rsidR="00984B5D">
        <w:rPr>
          <w:rFonts w:ascii="Times New Roman" w:hAnsi="Times New Roman" w:cs="Times New Roman"/>
          <w:sz w:val="28"/>
          <w:szCs w:val="28"/>
        </w:rPr>
        <w:t xml:space="preserve"> в субъекте Российской Федерации</w:t>
      </w:r>
      <w:r w:rsidR="00990087">
        <w:rPr>
          <w:rFonts w:ascii="Times New Roman" w:hAnsi="Times New Roman" w:cs="Times New Roman"/>
          <w:sz w:val="28"/>
          <w:szCs w:val="28"/>
        </w:rPr>
        <w:t xml:space="preserve"> (далее – территориальный орган)</w:t>
      </w:r>
      <w:r w:rsidR="00500968">
        <w:rPr>
          <w:rFonts w:ascii="Times New Roman" w:hAnsi="Times New Roman" w:cs="Times New Roman"/>
          <w:sz w:val="28"/>
          <w:szCs w:val="28"/>
        </w:rPr>
        <w:t xml:space="preserve">, </w:t>
      </w:r>
      <w:r w:rsidR="00984B5D">
        <w:rPr>
          <w:rFonts w:ascii="Times New Roman" w:hAnsi="Times New Roman" w:cs="Times New Roman"/>
          <w:sz w:val="28"/>
          <w:szCs w:val="28"/>
        </w:rPr>
        <w:t xml:space="preserve">входит </w:t>
      </w:r>
      <w:r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8F78F0">
        <w:rPr>
          <w:rFonts w:ascii="Times New Roman" w:hAnsi="Times New Roman" w:cs="Times New Roman"/>
          <w:sz w:val="28"/>
          <w:szCs w:val="28"/>
        </w:rPr>
        <w:t>провер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F78F0">
        <w:rPr>
          <w:rFonts w:ascii="Times New Roman" w:hAnsi="Times New Roman" w:cs="Times New Roman"/>
          <w:sz w:val="28"/>
          <w:szCs w:val="28"/>
        </w:rPr>
        <w:t xml:space="preserve">к соблюдения </w:t>
      </w:r>
      <w:proofErr w:type="spellStart"/>
      <w:r w:rsidR="00DD40FE" w:rsidRPr="00AC2FBC">
        <w:rPr>
          <w:rFonts w:ascii="Times New Roman" w:hAnsi="Times New Roman" w:cs="Times New Roman"/>
          <w:sz w:val="28"/>
          <w:szCs w:val="28"/>
        </w:rPr>
        <w:t>недропользователями</w:t>
      </w:r>
      <w:proofErr w:type="spellEnd"/>
      <w:r w:rsidR="00DD40FE" w:rsidRPr="00AC2FBC">
        <w:rPr>
          <w:rFonts w:ascii="Times New Roman" w:hAnsi="Times New Roman" w:cs="Times New Roman"/>
          <w:sz w:val="28"/>
          <w:szCs w:val="28"/>
        </w:rPr>
        <w:t xml:space="preserve"> </w:t>
      </w:r>
      <w:r w:rsidR="008F78F0" w:rsidRPr="00AC2FBC">
        <w:rPr>
          <w:rFonts w:ascii="Times New Roman" w:hAnsi="Times New Roman" w:cs="Times New Roman"/>
          <w:sz w:val="28"/>
          <w:szCs w:val="28"/>
        </w:rPr>
        <w:t xml:space="preserve">требований законодательства Российской Федерации по безопасному ведению работ, связанных с пользованием недрами. </w:t>
      </w:r>
    </w:p>
    <w:p w:rsidR="00AC590A" w:rsidRDefault="00F92344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C2FBC">
        <w:rPr>
          <w:rFonts w:ascii="Times New Roman" w:hAnsi="Times New Roman" w:cs="Times New Roman"/>
          <w:sz w:val="28"/>
          <w:szCs w:val="28"/>
        </w:rPr>
        <w:t>Дочь государственного служащего назначена на должность</w:t>
      </w:r>
      <w:r w:rsidR="00AC590A" w:rsidRPr="00AC2FBC">
        <w:rPr>
          <w:rFonts w:ascii="Times New Roman" w:hAnsi="Times New Roman" w:cs="Times New Roman"/>
          <w:sz w:val="28"/>
          <w:szCs w:val="28"/>
        </w:rPr>
        <w:t xml:space="preserve"> руководителя отдела геологоразведочных и геохимических работ в области изучения недр </w:t>
      </w:r>
      <w:r w:rsidR="00BB634D" w:rsidRPr="00AC2FBC">
        <w:rPr>
          <w:rFonts w:ascii="Times New Roman" w:hAnsi="Times New Roman" w:cs="Times New Roman"/>
          <w:sz w:val="28"/>
          <w:szCs w:val="28"/>
        </w:rPr>
        <w:t xml:space="preserve">научно-исследовательской и проектной </w:t>
      </w:r>
      <w:r w:rsidR="00AC590A" w:rsidRPr="00AC2FBC">
        <w:rPr>
          <w:rFonts w:ascii="Times New Roman" w:hAnsi="Times New Roman" w:cs="Times New Roman"/>
          <w:sz w:val="28"/>
          <w:szCs w:val="28"/>
        </w:rPr>
        <w:t xml:space="preserve">организации, осуществляющей деятельность в том же </w:t>
      </w:r>
      <w:r w:rsidR="00D901CC" w:rsidRPr="00AC2FBC">
        <w:rPr>
          <w:rFonts w:ascii="Times New Roman" w:hAnsi="Times New Roman" w:cs="Times New Roman"/>
          <w:sz w:val="28"/>
          <w:szCs w:val="28"/>
        </w:rPr>
        <w:t>субъекте Российской Федерации</w:t>
      </w:r>
      <w:r w:rsidR="00500968" w:rsidRPr="00AC2FBC">
        <w:rPr>
          <w:rFonts w:ascii="Times New Roman" w:hAnsi="Times New Roman" w:cs="Times New Roman"/>
          <w:sz w:val="28"/>
          <w:szCs w:val="28"/>
        </w:rPr>
        <w:t xml:space="preserve">, связана с данной организацией имущественными отношениями, так как </w:t>
      </w:r>
      <w:r w:rsidR="00500968">
        <w:rPr>
          <w:rFonts w:ascii="Times New Roman" w:hAnsi="Times New Roman" w:cs="Times New Roman"/>
          <w:sz w:val="28"/>
          <w:szCs w:val="28"/>
        </w:rPr>
        <w:t>занимает в ней должность, получает заработную плату и стимулирующие выплаты</w:t>
      </w:r>
      <w:r w:rsidR="00CB2522">
        <w:rPr>
          <w:rFonts w:ascii="Times New Roman" w:hAnsi="Times New Roman" w:cs="Times New Roman"/>
          <w:sz w:val="28"/>
          <w:szCs w:val="28"/>
        </w:rPr>
        <w:t>.</w:t>
      </w:r>
      <w:r w:rsidR="005009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2D72" w:rsidRDefault="008F78F0" w:rsidP="005D2D72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Научно-исследовательская и проектная организация, в которой занимает должность дочь государственного служащего, не является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недропользователем</w:t>
      </w:r>
      <w:proofErr w:type="spellEnd"/>
      <w:r>
        <w:rPr>
          <w:rFonts w:ascii="Times New Roman" w:hAnsi="Times New Roman" w:cs="Times New Roman"/>
          <w:sz w:val="28"/>
          <w:szCs w:val="28"/>
        </w:rPr>
        <w:t>, не относится к организациям, в отношении которых территориальный орган осуществляет надзорные функции.</w:t>
      </w:r>
      <w:r w:rsidR="005009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7213" w:rsidRDefault="00CB2522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частью 2 статьи 10 Федеральн</w:t>
      </w:r>
      <w:r w:rsidR="00C81891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C8189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№ 273-ФЗ возможность получения доходов организацией, которая связана с дочерью государственного служащего имущественными отношениями, образует личную заинтересованность государственного служащего. </w:t>
      </w:r>
    </w:p>
    <w:p w:rsidR="00CB2522" w:rsidRDefault="00CB2522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с тем в силу отсутствия возможности реализации полномочий государственного служащего в отношении рассматриваемой организации личная заинтересованность не может повлиять на надлежащее, объективное и </w:t>
      </w:r>
      <w:r>
        <w:rPr>
          <w:rFonts w:ascii="Times New Roman" w:hAnsi="Times New Roman" w:cs="Times New Roman"/>
          <w:sz w:val="28"/>
          <w:szCs w:val="28"/>
        </w:rPr>
        <w:lastRenderedPageBreak/>
        <w:t>беспристрастное исполнение им служебных обязанностей, что в соответствии со статьей 10 Федерального закона № 273-ФЗ свидетельствует об отсутствии возможности возникновения конфликта интересов.</w:t>
      </w:r>
    </w:p>
    <w:p w:rsidR="00DB7886" w:rsidRDefault="00DB7886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Государственным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служащим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только ему стало известно о назначении дочери на указанную должность направлено уведомление о личной заинтересованности.</w:t>
      </w:r>
    </w:p>
    <w:p w:rsidR="00A656EB" w:rsidRDefault="00DB7886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076D27" w:rsidRPr="00076D27">
        <w:rPr>
          <w:rFonts w:ascii="Times New Roman" w:hAnsi="Times New Roman" w:cs="Times New Roman"/>
          <w:b/>
          <w:sz w:val="28"/>
          <w:szCs w:val="28"/>
        </w:rPr>
        <w:t xml:space="preserve">омиссией </w:t>
      </w:r>
      <w:r w:rsidR="00393940" w:rsidRPr="00393940">
        <w:rPr>
          <w:rFonts w:ascii="Times New Roman" w:hAnsi="Times New Roman" w:cs="Times New Roman"/>
          <w:b/>
          <w:sz w:val="28"/>
          <w:szCs w:val="28"/>
        </w:rPr>
        <w:t xml:space="preserve">по урегулированию конфликта интересов </w:t>
      </w:r>
      <w:r w:rsidR="00076D27" w:rsidRPr="00076D27">
        <w:rPr>
          <w:rFonts w:ascii="Times New Roman" w:hAnsi="Times New Roman" w:cs="Times New Roman"/>
          <w:b/>
          <w:sz w:val="28"/>
          <w:szCs w:val="28"/>
        </w:rPr>
        <w:t>принято решение</w:t>
      </w:r>
      <w:r w:rsidR="00076D2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D2D72" w:rsidRPr="004C12CD" w:rsidRDefault="00076D27" w:rsidP="00C77995">
      <w:pPr>
        <w:spacing w:line="276" w:lineRule="auto"/>
        <w:ind w:firstLine="567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признать, что при исполнении государственным служащим должностных обязанностей конфликт интересов отсутствует</w:t>
      </w:r>
      <w:r w:rsidR="004C12C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7433D" w:rsidRDefault="0017433D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FB3E74" w:rsidRDefault="001649E3" w:rsidP="00C41B4D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1649E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B3E74">
        <w:rPr>
          <w:rFonts w:ascii="Times New Roman" w:hAnsi="Times New Roman" w:cs="Times New Roman"/>
          <w:b/>
          <w:sz w:val="28"/>
          <w:szCs w:val="28"/>
        </w:rPr>
        <w:t xml:space="preserve">Должностным лицом не исполнена обязанность по </w:t>
      </w:r>
      <w:r w:rsidR="00FB3E74">
        <w:rPr>
          <w:rFonts w:ascii="Times New Roman" w:hAnsi="Times New Roman" w:cs="Times New Roman"/>
          <w:b/>
          <w:bCs/>
          <w:sz w:val="28"/>
          <w:szCs w:val="28"/>
        </w:rPr>
        <w:t xml:space="preserve">недопущению возможности возникновения конфликта интересов. </w:t>
      </w:r>
    </w:p>
    <w:p w:rsidR="00FB3E74" w:rsidRDefault="00FB3E74" w:rsidP="00C41B4D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649E3" w:rsidRPr="007E21EE" w:rsidRDefault="00BB23C7" w:rsidP="00C41B4D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D10960">
        <w:rPr>
          <w:rFonts w:ascii="Times New Roman" w:hAnsi="Times New Roman" w:cs="Times New Roman"/>
          <w:sz w:val="28"/>
          <w:szCs w:val="28"/>
        </w:rPr>
        <w:t xml:space="preserve">Ситуация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3C78E1" w:rsidRPr="003558C6" w:rsidRDefault="004C12CD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полномочия м</w:t>
      </w:r>
      <w:r w:rsidR="00A46111" w:rsidRPr="003558C6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A46111" w:rsidRPr="003558C6">
        <w:rPr>
          <w:rFonts w:ascii="Times New Roman" w:hAnsi="Times New Roman" w:cs="Times New Roman"/>
          <w:sz w:val="28"/>
          <w:szCs w:val="28"/>
        </w:rPr>
        <w:t xml:space="preserve"> служащ</w:t>
      </w:r>
      <w:r>
        <w:rPr>
          <w:rFonts w:ascii="Times New Roman" w:hAnsi="Times New Roman" w:cs="Times New Roman"/>
          <w:sz w:val="28"/>
          <w:szCs w:val="28"/>
        </w:rPr>
        <w:t>его входит</w:t>
      </w:r>
      <w:r w:rsidR="00A46111" w:rsidRPr="003558C6">
        <w:rPr>
          <w:rFonts w:ascii="Times New Roman" w:hAnsi="Times New Roman" w:cs="Times New Roman"/>
          <w:sz w:val="28"/>
          <w:szCs w:val="28"/>
        </w:rPr>
        <w:t xml:space="preserve"> </w:t>
      </w:r>
      <w:r w:rsidR="00CD021D" w:rsidRPr="00CD021D">
        <w:rPr>
          <w:rFonts w:ascii="Times New Roman" w:hAnsi="Times New Roman" w:cs="Times New Roman"/>
          <w:sz w:val="28"/>
          <w:szCs w:val="28"/>
        </w:rPr>
        <w:t>руководство</w:t>
      </w:r>
      <w:r w:rsidR="00A46111" w:rsidRPr="00CD021D">
        <w:rPr>
          <w:rFonts w:ascii="Times New Roman" w:hAnsi="Times New Roman" w:cs="Times New Roman"/>
          <w:sz w:val="28"/>
          <w:szCs w:val="28"/>
        </w:rPr>
        <w:t xml:space="preserve"> </w:t>
      </w:r>
      <w:r w:rsidR="00CD021D">
        <w:rPr>
          <w:rFonts w:ascii="Times New Roman" w:hAnsi="Times New Roman" w:cs="Times New Roman"/>
          <w:sz w:val="28"/>
          <w:szCs w:val="28"/>
        </w:rPr>
        <w:t xml:space="preserve">отделом органа местного самоуправления, которым проводятся </w:t>
      </w:r>
      <w:r w:rsidR="00A46111" w:rsidRPr="003558C6">
        <w:rPr>
          <w:rFonts w:ascii="Times New Roman" w:hAnsi="Times New Roman" w:cs="Times New Roman"/>
          <w:sz w:val="28"/>
          <w:szCs w:val="28"/>
        </w:rPr>
        <w:t>проверк</w:t>
      </w:r>
      <w:r w:rsidR="00D46E09">
        <w:rPr>
          <w:rFonts w:ascii="Times New Roman" w:hAnsi="Times New Roman" w:cs="Times New Roman"/>
          <w:sz w:val="28"/>
          <w:szCs w:val="28"/>
        </w:rPr>
        <w:t>и</w:t>
      </w:r>
      <w:r w:rsidR="00A46111" w:rsidRPr="003558C6">
        <w:rPr>
          <w:rFonts w:ascii="Times New Roman" w:hAnsi="Times New Roman" w:cs="Times New Roman"/>
          <w:sz w:val="28"/>
          <w:szCs w:val="28"/>
        </w:rPr>
        <w:t xml:space="preserve"> </w:t>
      </w:r>
      <w:r w:rsidR="003C78E1">
        <w:rPr>
          <w:rFonts w:ascii="Times New Roman" w:hAnsi="Times New Roman"/>
          <w:sz w:val="28"/>
          <w:szCs w:val="28"/>
        </w:rPr>
        <w:t>исполнения организациями, осуществляющими техническое обслуживание многоквартирных домов</w:t>
      </w:r>
      <w:r w:rsidR="0095103D">
        <w:rPr>
          <w:rFonts w:ascii="Times New Roman" w:hAnsi="Times New Roman"/>
          <w:sz w:val="28"/>
          <w:szCs w:val="28"/>
        </w:rPr>
        <w:t xml:space="preserve"> на территории муниципального образования</w:t>
      </w:r>
      <w:r w:rsidR="003C78E1">
        <w:rPr>
          <w:rFonts w:ascii="Times New Roman" w:hAnsi="Times New Roman"/>
          <w:sz w:val="28"/>
          <w:szCs w:val="28"/>
        </w:rPr>
        <w:t>, условий заключенных договоров технического обслуживания</w:t>
      </w:r>
      <w:r w:rsidR="003C78E1">
        <w:rPr>
          <w:rFonts w:ascii="Times New Roman" w:hAnsi="Times New Roman" w:cs="Times New Roman"/>
          <w:sz w:val="28"/>
          <w:szCs w:val="28"/>
        </w:rPr>
        <w:t>.</w:t>
      </w:r>
    </w:p>
    <w:p w:rsidR="003C78E1" w:rsidRDefault="003C78E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 из организаций, осуществляющих </w:t>
      </w:r>
      <w:r>
        <w:rPr>
          <w:rFonts w:ascii="Times New Roman" w:hAnsi="Times New Roman"/>
          <w:sz w:val="28"/>
          <w:szCs w:val="28"/>
        </w:rPr>
        <w:t>техническое обслуживание многоквартирных домов в данном муниципальном образовании</w:t>
      </w:r>
      <w:r w:rsidR="00DB7886">
        <w:rPr>
          <w:rFonts w:ascii="Times New Roman" w:hAnsi="Times New Roman"/>
          <w:sz w:val="28"/>
          <w:szCs w:val="28"/>
        </w:rPr>
        <w:t xml:space="preserve"> </w:t>
      </w:r>
      <w:r w:rsidR="00DB7886">
        <w:rPr>
          <w:rFonts w:ascii="Times New Roman" w:hAnsi="Times New Roman"/>
          <w:sz w:val="28"/>
          <w:szCs w:val="28"/>
        </w:rPr>
        <w:br/>
        <w:t>(далее - организация)</w:t>
      </w:r>
      <w:r>
        <w:rPr>
          <w:rFonts w:ascii="Times New Roman" w:hAnsi="Times New Roman"/>
          <w:sz w:val="28"/>
          <w:szCs w:val="28"/>
        </w:rPr>
        <w:t xml:space="preserve">, связана корпоративными и имущественными отношениями с супругой муниципального служащего, </w:t>
      </w:r>
      <w:r w:rsidRPr="003C78E1">
        <w:rPr>
          <w:rFonts w:ascii="Times New Roman" w:hAnsi="Times New Roman" w:cs="Times New Roman"/>
          <w:sz w:val="28"/>
          <w:szCs w:val="28"/>
        </w:rPr>
        <w:t xml:space="preserve">так как </w:t>
      </w:r>
      <w:r w:rsidR="003572A1">
        <w:rPr>
          <w:rFonts w:ascii="Times New Roman" w:hAnsi="Times New Roman" w:cs="Times New Roman"/>
          <w:sz w:val="28"/>
          <w:szCs w:val="28"/>
        </w:rPr>
        <w:t xml:space="preserve">она </w:t>
      </w:r>
      <w:r w:rsidRPr="003C78E1">
        <w:rPr>
          <w:rFonts w:ascii="Times New Roman" w:hAnsi="Times New Roman" w:cs="Times New Roman"/>
          <w:sz w:val="28"/>
          <w:szCs w:val="28"/>
        </w:rPr>
        <w:t>занимает должность руководи</w:t>
      </w:r>
      <w:r w:rsidR="003572A1">
        <w:rPr>
          <w:rFonts w:ascii="Times New Roman" w:hAnsi="Times New Roman" w:cs="Times New Roman"/>
          <w:sz w:val="28"/>
          <w:szCs w:val="28"/>
        </w:rPr>
        <w:t>теля данной организации и получает</w:t>
      </w:r>
      <w:r w:rsidRPr="003C78E1">
        <w:rPr>
          <w:rFonts w:ascii="Times New Roman" w:hAnsi="Times New Roman" w:cs="Times New Roman"/>
          <w:sz w:val="28"/>
          <w:szCs w:val="28"/>
        </w:rPr>
        <w:t xml:space="preserve"> заработную плату, стимулирующие выплаты</w:t>
      </w:r>
      <w:r w:rsidRPr="003558C6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E50B81" w:rsidRPr="00A008C8" w:rsidRDefault="00E50B8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008C8">
        <w:rPr>
          <w:rFonts w:ascii="Times New Roman" w:hAnsi="Times New Roman" w:cs="Times New Roman"/>
          <w:sz w:val="28"/>
          <w:szCs w:val="28"/>
        </w:rPr>
        <w:t xml:space="preserve">В соответствии с административным регламентом осуществления муниципального жилищного контроля на территории муниципального образования муниципальный служащий наделен полномочиями по принятию мер в отношении фактов нарушений жилищного законодательства. При невыполнении в установленные сроки предписания об устранении нарушений и отсутствии документального подтверждения проведения мероприятий по их устранению муниципальный служащий направляет акт проверки и материалы в органы, уполномоченные возбуждать дела о соответствующих административных правонарушениях с целью привлечения </w:t>
      </w:r>
      <w:r w:rsidR="00DB7886">
        <w:rPr>
          <w:rFonts w:ascii="Times New Roman" w:hAnsi="Times New Roman" w:cs="Times New Roman"/>
          <w:sz w:val="28"/>
          <w:szCs w:val="28"/>
        </w:rPr>
        <w:t xml:space="preserve">юридических </w:t>
      </w:r>
      <w:proofErr w:type="gramStart"/>
      <w:r w:rsidR="00DB7886">
        <w:rPr>
          <w:rFonts w:ascii="Times New Roman" w:hAnsi="Times New Roman" w:cs="Times New Roman"/>
          <w:sz w:val="28"/>
          <w:szCs w:val="28"/>
        </w:rPr>
        <w:t xml:space="preserve">лиц </w:t>
      </w:r>
      <w:r w:rsidR="00DB7886" w:rsidRPr="00A008C8">
        <w:rPr>
          <w:rFonts w:ascii="Times New Roman" w:hAnsi="Times New Roman" w:cs="Times New Roman"/>
          <w:sz w:val="28"/>
          <w:szCs w:val="28"/>
        </w:rPr>
        <w:t xml:space="preserve"> </w:t>
      </w:r>
      <w:r w:rsidRPr="00A008C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A008C8">
        <w:rPr>
          <w:rFonts w:ascii="Times New Roman" w:hAnsi="Times New Roman" w:cs="Times New Roman"/>
          <w:sz w:val="28"/>
          <w:szCs w:val="28"/>
        </w:rPr>
        <w:t xml:space="preserve"> административной ответственности.</w:t>
      </w:r>
    </w:p>
    <w:p w:rsidR="00C41B4D" w:rsidRPr="00AC2FBC" w:rsidRDefault="00893580" w:rsidP="00C81891">
      <w:pPr>
        <w:spacing w:line="276" w:lineRule="auto"/>
        <w:ind w:firstLine="567"/>
        <w:rPr>
          <w:rFonts w:ascii="Times New Roman" w:hAnsi="Times New Roman" w:cs="Times New Roman"/>
          <w:color w:val="FF0000"/>
          <w:sz w:val="28"/>
          <w:szCs w:val="28"/>
        </w:rPr>
      </w:pPr>
      <w:r w:rsidRPr="0040495E">
        <w:rPr>
          <w:rFonts w:ascii="Times New Roman" w:hAnsi="Times New Roman" w:cs="Times New Roman"/>
          <w:sz w:val="28"/>
          <w:szCs w:val="28"/>
        </w:rPr>
        <w:t>В</w:t>
      </w:r>
      <w:r w:rsidR="00C41B4D" w:rsidRPr="0040495E">
        <w:rPr>
          <w:rFonts w:ascii="Times New Roman" w:hAnsi="Times New Roman" w:cs="Times New Roman"/>
          <w:sz w:val="28"/>
          <w:szCs w:val="28"/>
        </w:rPr>
        <w:t xml:space="preserve">озможность получения </w:t>
      </w:r>
      <w:r w:rsidR="00DA2A47" w:rsidRPr="0040495E">
        <w:rPr>
          <w:rFonts w:ascii="Times New Roman" w:hAnsi="Times New Roman" w:cs="Times New Roman"/>
          <w:sz w:val="28"/>
          <w:szCs w:val="28"/>
        </w:rPr>
        <w:t>выгод</w:t>
      </w:r>
      <w:r w:rsidR="00C41B4D" w:rsidRPr="0040495E">
        <w:rPr>
          <w:rFonts w:ascii="Times New Roman" w:hAnsi="Times New Roman" w:cs="Times New Roman"/>
          <w:sz w:val="28"/>
          <w:szCs w:val="28"/>
        </w:rPr>
        <w:t xml:space="preserve"> организацией </w:t>
      </w:r>
      <w:r w:rsidRPr="0040495E">
        <w:rPr>
          <w:rFonts w:ascii="Times New Roman" w:hAnsi="Times New Roman" w:cs="Times New Roman"/>
          <w:sz w:val="28"/>
          <w:szCs w:val="28"/>
        </w:rPr>
        <w:t xml:space="preserve">в виде неприменения к ней штрафных санкций </w:t>
      </w:r>
      <w:r w:rsidR="00ED7958" w:rsidRPr="0040495E">
        <w:rPr>
          <w:rFonts w:ascii="Times New Roman" w:hAnsi="Times New Roman" w:cs="Times New Roman"/>
          <w:sz w:val="28"/>
          <w:szCs w:val="28"/>
        </w:rPr>
        <w:t xml:space="preserve">в соответствии со статьей 10 Федерального закона </w:t>
      </w:r>
      <w:r w:rsidR="00DB7886">
        <w:rPr>
          <w:rFonts w:ascii="Times New Roman" w:hAnsi="Times New Roman" w:cs="Times New Roman"/>
          <w:sz w:val="28"/>
          <w:szCs w:val="28"/>
        </w:rPr>
        <w:br/>
      </w:r>
      <w:r w:rsidR="00ED7958" w:rsidRPr="0040495E">
        <w:rPr>
          <w:rFonts w:ascii="Times New Roman" w:hAnsi="Times New Roman" w:cs="Times New Roman"/>
          <w:sz w:val="28"/>
          <w:szCs w:val="28"/>
        </w:rPr>
        <w:t xml:space="preserve">№ 273-ФЗ </w:t>
      </w:r>
      <w:r w:rsidR="00C41B4D" w:rsidRPr="0040495E">
        <w:rPr>
          <w:rFonts w:ascii="Times New Roman" w:hAnsi="Times New Roman" w:cs="Times New Roman"/>
          <w:sz w:val="28"/>
          <w:szCs w:val="28"/>
        </w:rPr>
        <w:t>образует личную заинтересованность</w:t>
      </w:r>
      <w:r w:rsidR="00C81891" w:rsidRPr="0040495E">
        <w:rPr>
          <w:rFonts w:ascii="Times New Roman" w:hAnsi="Times New Roman" w:cs="Times New Roman"/>
          <w:sz w:val="28"/>
          <w:szCs w:val="28"/>
        </w:rPr>
        <w:t xml:space="preserve">, которая </w:t>
      </w:r>
      <w:r w:rsidR="00AF2C40" w:rsidRPr="0040495E">
        <w:rPr>
          <w:rFonts w:ascii="Times New Roman" w:hAnsi="Times New Roman" w:cs="Times New Roman"/>
          <w:sz w:val="28"/>
          <w:szCs w:val="28"/>
        </w:rPr>
        <w:t>может</w:t>
      </w:r>
      <w:r w:rsidR="00C41B4D" w:rsidRPr="0040495E">
        <w:rPr>
          <w:rFonts w:ascii="Times New Roman" w:hAnsi="Times New Roman" w:cs="Times New Roman"/>
          <w:sz w:val="28"/>
          <w:szCs w:val="28"/>
        </w:rPr>
        <w:t xml:space="preserve"> повлиять на надлежащее, объективное и беспристрастное исполнение </w:t>
      </w:r>
      <w:r w:rsidR="00AF2C40" w:rsidRPr="0040495E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AF2C40" w:rsidRPr="0040495E">
        <w:rPr>
          <w:rFonts w:ascii="Times New Roman" w:hAnsi="Times New Roman" w:cs="Times New Roman"/>
          <w:sz w:val="28"/>
          <w:szCs w:val="28"/>
        </w:rPr>
        <w:lastRenderedPageBreak/>
        <w:t>служащим должностных</w:t>
      </w:r>
      <w:r w:rsidR="00AF2C40">
        <w:rPr>
          <w:rFonts w:ascii="Times New Roman" w:hAnsi="Times New Roman" w:cs="Times New Roman"/>
          <w:sz w:val="28"/>
          <w:szCs w:val="28"/>
        </w:rPr>
        <w:t xml:space="preserve"> обязанностей </w:t>
      </w:r>
      <w:r w:rsidR="00C81891">
        <w:rPr>
          <w:rFonts w:ascii="Times New Roman" w:hAnsi="Times New Roman" w:cs="Times New Roman"/>
          <w:sz w:val="28"/>
          <w:szCs w:val="28"/>
        </w:rPr>
        <w:t xml:space="preserve">при проведении проверки организации, </w:t>
      </w:r>
      <w:r w:rsidR="00C41B4D">
        <w:rPr>
          <w:rFonts w:ascii="Times New Roman" w:hAnsi="Times New Roman" w:cs="Times New Roman"/>
          <w:sz w:val="28"/>
          <w:szCs w:val="28"/>
        </w:rPr>
        <w:t>что свидетельствует о возможности во</w:t>
      </w:r>
      <w:r w:rsidR="00AC2FBC">
        <w:rPr>
          <w:rFonts w:ascii="Times New Roman" w:hAnsi="Times New Roman" w:cs="Times New Roman"/>
          <w:sz w:val="28"/>
          <w:szCs w:val="28"/>
        </w:rPr>
        <w:t>зникновения конфликта интересов</w:t>
      </w:r>
      <w:r w:rsidR="00ED7958">
        <w:rPr>
          <w:rFonts w:ascii="Times New Roman" w:hAnsi="Times New Roman" w:cs="Times New Roman"/>
          <w:sz w:val="28"/>
          <w:szCs w:val="28"/>
        </w:rPr>
        <w:t>.</w:t>
      </w:r>
    </w:p>
    <w:p w:rsidR="00D93A37" w:rsidRDefault="00D93A37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Комиссией по урегулированию конфликта интересов установлено, что </w:t>
      </w:r>
      <w:r>
        <w:rPr>
          <w:rFonts w:ascii="Times New Roman" w:hAnsi="Times New Roman" w:cs="Times New Roman"/>
          <w:sz w:val="28"/>
          <w:szCs w:val="28"/>
        </w:rPr>
        <w:t>муниципальный служащий</w:t>
      </w:r>
      <w:r>
        <w:rPr>
          <w:rFonts w:ascii="Times New Roman" w:hAnsi="Times New Roman"/>
          <w:sz w:val="28"/>
          <w:szCs w:val="28"/>
        </w:rPr>
        <w:t xml:space="preserve"> не исполнил обязанность </w:t>
      </w:r>
      <w:r w:rsidRPr="00BE17A9">
        <w:rPr>
          <w:rFonts w:ascii="Times New Roman" w:hAnsi="Times New Roman"/>
          <w:sz w:val="28"/>
          <w:szCs w:val="28"/>
        </w:rPr>
        <w:t>по направлению уведомления о возникшем конфликте интересов</w:t>
      </w:r>
      <w:r>
        <w:rPr>
          <w:rFonts w:ascii="Times New Roman" w:hAnsi="Times New Roman"/>
          <w:sz w:val="28"/>
          <w:szCs w:val="28"/>
        </w:rPr>
        <w:t>, а также не принял иных мер по недопущению и</w:t>
      </w:r>
      <w:r>
        <w:rPr>
          <w:rFonts w:ascii="Times New Roman" w:hAnsi="Times New Roman" w:cs="Times New Roman"/>
          <w:sz w:val="28"/>
          <w:szCs w:val="28"/>
        </w:rPr>
        <w:t xml:space="preserve"> урегулированию конфликта интересов</w:t>
      </w:r>
      <w:r>
        <w:rPr>
          <w:rFonts w:ascii="Times New Roman" w:hAnsi="Times New Roman"/>
          <w:sz w:val="28"/>
          <w:szCs w:val="28"/>
        </w:rPr>
        <w:t>.</w:t>
      </w:r>
    </w:p>
    <w:p w:rsidR="00A46111" w:rsidRDefault="00A46111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3558C6">
        <w:rPr>
          <w:rFonts w:ascii="Times New Roman" w:hAnsi="Times New Roman"/>
          <w:sz w:val="28"/>
          <w:szCs w:val="28"/>
        </w:rPr>
        <w:t xml:space="preserve">При рассмотрении вопроса о применении меры ответственности за нарушение требований антикоррупционного законодательства комиссией </w:t>
      </w:r>
      <w:r w:rsidRPr="003558C6">
        <w:rPr>
          <w:rFonts w:ascii="Times New Roman" w:hAnsi="Times New Roman" w:cs="Times New Roman"/>
          <w:sz w:val="28"/>
          <w:szCs w:val="28"/>
        </w:rPr>
        <w:t xml:space="preserve">по урегулированию конфликта интересов </w:t>
      </w:r>
      <w:r w:rsidRPr="003558C6">
        <w:rPr>
          <w:rFonts w:ascii="Times New Roman" w:hAnsi="Times New Roman"/>
          <w:sz w:val="28"/>
          <w:szCs w:val="28"/>
        </w:rPr>
        <w:t>учитывалось следующее.</w:t>
      </w:r>
    </w:p>
    <w:p w:rsidR="00C70942" w:rsidRPr="0040495E" w:rsidRDefault="00C41B4D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момент рассмотрения комиссией по </w:t>
      </w:r>
      <w:r w:rsidRPr="0040495E">
        <w:rPr>
          <w:rFonts w:ascii="Times New Roman" w:hAnsi="Times New Roman" w:cs="Times New Roman"/>
          <w:sz w:val="28"/>
          <w:szCs w:val="28"/>
        </w:rPr>
        <w:t>урегулированию конфликта интересов данного вопроса</w:t>
      </w:r>
      <w:r w:rsidR="00523ECD" w:rsidRPr="0040495E">
        <w:rPr>
          <w:rFonts w:ascii="Times New Roman" w:hAnsi="Times New Roman" w:cs="Times New Roman"/>
          <w:sz w:val="28"/>
          <w:szCs w:val="28"/>
        </w:rPr>
        <w:t>,</w:t>
      </w:r>
      <w:r w:rsidRPr="0040495E">
        <w:rPr>
          <w:rFonts w:ascii="Times New Roman" w:hAnsi="Times New Roman" w:cs="Times New Roman"/>
          <w:sz w:val="28"/>
          <w:szCs w:val="28"/>
        </w:rPr>
        <w:t xml:space="preserve"> </w:t>
      </w:r>
      <w:r w:rsidR="00A46111" w:rsidRPr="0040495E">
        <w:rPr>
          <w:rFonts w:ascii="Times New Roman" w:hAnsi="Times New Roman" w:cs="Times New Roman"/>
          <w:sz w:val="28"/>
          <w:szCs w:val="28"/>
        </w:rPr>
        <w:t>проверк</w:t>
      </w:r>
      <w:r w:rsidR="00C77995" w:rsidRPr="0040495E">
        <w:rPr>
          <w:rFonts w:ascii="Times New Roman" w:hAnsi="Times New Roman" w:cs="Times New Roman"/>
          <w:sz w:val="28"/>
          <w:szCs w:val="28"/>
        </w:rPr>
        <w:t>а</w:t>
      </w:r>
      <w:r w:rsidR="00A46111" w:rsidRPr="0040495E">
        <w:rPr>
          <w:rFonts w:ascii="Times New Roman" w:hAnsi="Times New Roman" w:cs="Times New Roman"/>
          <w:sz w:val="28"/>
          <w:szCs w:val="28"/>
        </w:rPr>
        <w:t xml:space="preserve"> соблюдения требований </w:t>
      </w:r>
      <w:r w:rsidRPr="0040495E">
        <w:rPr>
          <w:rFonts w:ascii="Times New Roman" w:hAnsi="Times New Roman" w:cs="Times New Roman"/>
          <w:sz w:val="28"/>
          <w:szCs w:val="28"/>
        </w:rPr>
        <w:t>жилищного законодательства</w:t>
      </w:r>
      <w:r w:rsidR="00A46111" w:rsidRPr="0040495E">
        <w:rPr>
          <w:rFonts w:ascii="Times New Roman" w:hAnsi="Times New Roman" w:cs="Times New Roman"/>
          <w:sz w:val="28"/>
          <w:szCs w:val="28"/>
        </w:rPr>
        <w:t xml:space="preserve"> в отношении организации не </w:t>
      </w:r>
      <w:r w:rsidR="00AC2FBC" w:rsidRPr="0040495E">
        <w:rPr>
          <w:rFonts w:ascii="Times New Roman" w:hAnsi="Times New Roman" w:cs="Times New Roman"/>
          <w:sz w:val="28"/>
          <w:szCs w:val="28"/>
        </w:rPr>
        <w:t>проводилась</w:t>
      </w:r>
      <w:r w:rsidR="00A46111" w:rsidRPr="0040495E">
        <w:rPr>
          <w:rFonts w:ascii="Times New Roman" w:hAnsi="Times New Roman"/>
          <w:sz w:val="28"/>
          <w:szCs w:val="28"/>
        </w:rPr>
        <w:t xml:space="preserve">. </w:t>
      </w:r>
      <w:r w:rsidR="00C70942">
        <w:rPr>
          <w:rFonts w:ascii="Times New Roman" w:hAnsi="Times New Roman"/>
          <w:sz w:val="28"/>
          <w:szCs w:val="28"/>
        </w:rPr>
        <w:t xml:space="preserve">Вместе с тем, </w:t>
      </w:r>
      <w:r w:rsidR="00C70942">
        <w:rPr>
          <w:rFonts w:ascii="Times New Roman" w:hAnsi="Times New Roman" w:cs="Times New Roman"/>
          <w:sz w:val="28"/>
          <w:szCs w:val="28"/>
        </w:rPr>
        <w:t>организация включена в план проведения проверок, о чем муниципальному служащему было известно.</w:t>
      </w:r>
    </w:p>
    <w:p w:rsidR="00A46111" w:rsidRDefault="00A46111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40495E">
        <w:rPr>
          <w:rFonts w:ascii="Times New Roman" w:hAnsi="Times New Roman"/>
          <w:sz w:val="28"/>
          <w:szCs w:val="28"/>
        </w:rPr>
        <w:t>Фактов недобросовестного исполнения муниципальны</w:t>
      </w:r>
      <w:r w:rsidR="000C4DA1" w:rsidRPr="0040495E">
        <w:rPr>
          <w:rFonts w:ascii="Times New Roman" w:hAnsi="Times New Roman"/>
          <w:sz w:val="28"/>
          <w:szCs w:val="28"/>
        </w:rPr>
        <w:t>м</w:t>
      </w:r>
      <w:r w:rsidRPr="0040495E">
        <w:rPr>
          <w:rFonts w:ascii="Times New Roman" w:hAnsi="Times New Roman"/>
          <w:sz w:val="28"/>
          <w:szCs w:val="28"/>
        </w:rPr>
        <w:t xml:space="preserve"> служащи</w:t>
      </w:r>
      <w:r w:rsidR="000C4DA1" w:rsidRPr="0040495E">
        <w:rPr>
          <w:rFonts w:ascii="Times New Roman" w:hAnsi="Times New Roman"/>
          <w:sz w:val="28"/>
          <w:szCs w:val="28"/>
        </w:rPr>
        <w:t>м</w:t>
      </w:r>
      <w:r w:rsidRPr="0040495E">
        <w:rPr>
          <w:rFonts w:ascii="Times New Roman" w:hAnsi="Times New Roman"/>
          <w:sz w:val="28"/>
          <w:szCs w:val="28"/>
        </w:rPr>
        <w:t xml:space="preserve"> своих полномочий</w:t>
      </w:r>
      <w:r w:rsidR="00B43821" w:rsidRPr="0040495E">
        <w:rPr>
          <w:rFonts w:ascii="Times New Roman" w:hAnsi="Times New Roman"/>
          <w:sz w:val="28"/>
          <w:szCs w:val="28"/>
        </w:rPr>
        <w:t>, а также иных нарушений антикоррупционного законодательства</w:t>
      </w:r>
      <w:r w:rsidRPr="0040495E">
        <w:rPr>
          <w:rFonts w:ascii="Times New Roman" w:hAnsi="Times New Roman"/>
          <w:sz w:val="28"/>
          <w:szCs w:val="28"/>
        </w:rPr>
        <w:t xml:space="preserve"> в предыдущие периоды установлено не было. Дисциплинарных взысканий муниципальный служащий не имеет, </w:t>
      </w:r>
      <w:r w:rsidR="000C4DA1" w:rsidRPr="0040495E">
        <w:rPr>
          <w:rFonts w:ascii="Times New Roman" w:hAnsi="Times New Roman"/>
          <w:sz w:val="28"/>
          <w:szCs w:val="28"/>
        </w:rPr>
        <w:t>непосредственным руководителем</w:t>
      </w:r>
      <w:r w:rsidR="000C4DA1">
        <w:rPr>
          <w:rFonts w:ascii="Times New Roman" w:hAnsi="Times New Roman"/>
          <w:sz w:val="28"/>
          <w:szCs w:val="28"/>
        </w:rPr>
        <w:t xml:space="preserve"> </w:t>
      </w:r>
      <w:r w:rsidRPr="003558C6">
        <w:rPr>
          <w:rFonts w:ascii="Times New Roman" w:hAnsi="Times New Roman"/>
          <w:sz w:val="28"/>
          <w:szCs w:val="28"/>
        </w:rPr>
        <w:t>представлена положительная характеристика.</w:t>
      </w:r>
    </w:p>
    <w:p w:rsidR="00BE17A9" w:rsidRPr="00C70942" w:rsidRDefault="00C70942" w:rsidP="00BE17A9">
      <w:pPr>
        <w:spacing w:line="276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C70942">
        <w:rPr>
          <w:rFonts w:ascii="Times New Roman" w:hAnsi="Times New Roman"/>
          <w:b/>
          <w:sz w:val="28"/>
          <w:szCs w:val="28"/>
        </w:rPr>
        <w:t>К</w:t>
      </w:r>
      <w:r w:rsidR="00A46111" w:rsidRPr="00C70942">
        <w:rPr>
          <w:rFonts w:ascii="Times New Roman" w:hAnsi="Times New Roman"/>
          <w:b/>
          <w:sz w:val="28"/>
          <w:szCs w:val="28"/>
        </w:rPr>
        <w:t>омиссией по урегулированию конфликта интересов приняты решения:</w:t>
      </w:r>
    </w:p>
    <w:p w:rsidR="00A46111" w:rsidRPr="00BE17A9" w:rsidRDefault="00BE17A9" w:rsidP="00BE17A9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A627D2">
        <w:rPr>
          <w:rFonts w:ascii="Times New Roman" w:hAnsi="Times New Roman"/>
          <w:sz w:val="28"/>
          <w:szCs w:val="28"/>
        </w:rPr>
        <w:t xml:space="preserve">признать, что муниципальный служащий не исполнил обязанность по направлению уведомления о </w:t>
      </w:r>
      <w:r w:rsidR="000D2DC5">
        <w:rPr>
          <w:rFonts w:ascii="Times New Roman" w:hAnsi="Times New Roman"/>
          <w:sz w:val="28"/>
          <w:szCs w:val="28"/>
        </w:rPr>
        <w:t>личной заинтересованности</w:t>
      </w:r>
      <w:r w:rsidRPr="00A627D2">
        <w:rPr>
          <w:rFonts w:ascii="Times New Roman" w:hAnsi="Times New Roman"/>
          <w:sz w:val="28"/>
          <w:szCs w:val="28"/>
        </w:rPr>
        <w:t xml:space="preserve"> и не принял мер по недопущению любой возможности возникновения конфликта интересов</w:t>
      </w:r>
      <w:r w:rsidR="00A46111" w:rsidRPr="00BE17A9">
        <w:rPr>
          <w:rFonts w:ascii="Times New Roman" w:hAnsi="Times New Roman"/>
          <w:sz w:val="28"/>
          <w:szCs w:val="28"/>
        </w:rPr>
        <w:t>;</w:t>
      </w:r>
    </w:p>
    <w:p w:rsidR="00A46111" w:rsidRPr="003558C6" w:rsidRDefault="00A4611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BE17A9">
        <w:rPr>
          <w:rFonts w:ascii="Times New Roman" w:hAnsi="Times New Roman"/>
          <w:sz w:val="28"/>
          <w:szCs w:val="28"/>
        </w:rPr>
        <w:t>рекомендовать представителю нанимателя применить к муниципальному</w:t>
      </w:r>
      <w:r w:rsidRPr="003558C6">
        <w:rPr>
          <w:rFonts w:ascii="Times New Roman" w:hAnsi="Times New Roman" w:cs="Times New Roman"/>
          <w:sz w:val="28"/>
          <w:szCs w:val="28"/>
        </w:rPr>
        <w:t xml:space="preserve"> служащему меру ответственности в виде замечания. </w:t>
      </w:r>
    </w:p>
    <w:p w:rsidR="00A46111" w:rsidRPr="003558C6" w:rsidRDefault="00A46111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3558C6">
        <w:rPr>
          <w:rFonts w:ascii="Times New Roman" w:hAnsi="Times New Roman"/>
          <w:b/>
          <w:sz w:val="28"/>
          <w:szCs w:val="28"/>
        </w:rPr>
        <w:t>Решение представителя нанимателя</w:t>
      </w:r>
      <w:r w:rsidRPr="003558C6">
        <w:rPr>
          <w:rFonts w:ascii="Times New Roman" w:hAnsi="Times New Roman"/>
          <w:sz w:val="28"/>
          <w:szCs w:val="28"/>
        </w:rPr>
        <w:t xml:space="preserve">: </w:t>
      </w:r>
    </w:p>
    <w:p w:rsidR="00BE1F6F" w:rsidRDefault="00BE1F6F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3558C6">
        <w:rPr>
          <w:rFonts w:ascii="Times New Roman" w:hAnsi="Times New Roman"/>
          <w:sz w:val="28"/>
          <w:szCs w:val="28"/>
        </w:rPr>
        <w:t>отстранить муниципального служащего от проведения проверочных мероприятий, подготовки документов в отношении организации, руководителем которой является его супруга</w:t>
      </w:r>
      <w:r>
        <w:rPr>
          <w:rFonts w:ascii="Times New Roman" w:hAnsi="Times New Roman"/>
          <w:sz w:val="28"/>
          <w:szCs w:val="28"/>
        </w:rPr>
        <w:t>;</w:t>
      </w:r>
    </w:p>
    <w:p w:rsidR="00A46111" w:rsidRPr="003558C6" w:rsidRDefault="00A46111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3558C6">
        <w:rPr>
          <w:rFonts w:ascii="Times New Roman" w:hAnsi="Times New Roman"/>
          <w:sz w:val="28"/>
          <w:szCs w:val="28"/>
        </w:rPr>
        <w:t xml:space="preserve">применить </w:t>
      </w:r>
      <w:r w:rsidR="00176375" w:rsidRPr="003558C6">
        <w:rPr>
          <w:rFonts w:ascii="Times New Roman" w:hAnsi="Times New Roman"/>
          <w:sz w:val="28"/>
          <w:szCs w:val="28"/>
        </w:rPr>
        <w:t xml:space="preserve">к муниципальному служащему </w:t>
      </w:r>
      <w:r w:rsidRPr="003558C6">
        <w:rPr>
          <w:rFonts w:ascii="Times New Roman" w:hAnsi="Times New Roman"/>
          <w:sz w:val="28"/>
          <w:szCs w:val="28"/>
        </w:rPr>
        <w:t>меру ответственности в виде замечания</w:t>
      </w:r>
      <w:r w:rsidR="00BE1F6F">
        <w:rPr>
          <w:rFonts w:ascii="Times New Roman" w:hAnsi="Times New Roman"/>
          <w:sz w:val="28"/>
          <w:szCs w:val="28"/>
        </w:rPr>
        <w:t>.</w:t>
      </w:r>
    </w:p>
    <w:p w:rsidR="00A46111" w:rsidRDefault="00A46111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3558C6">
        <w:rPr>
          <w:rFonts w:ascii="Times New Roman" w:hAnsi="Times New Roman"/>
          <w:sz w:val="28"/>
          <w:szCs w:val="28"/>
        </w:rPr>
        <w:t>Решение оформлено распоряжением органа местного самоуправления.</w:t>
      </w:r>
    </w:p>
    <w:p w:rsidR="00A44A2A" w:rsidRDefault="00A44A2A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</w:p>
    <w:p w:rsidR="00F143AE" w:rsidRPr="001649E3" w:rsidRDefault="00BB23C7" w:rsidP="00C41B4D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D10960">
        <w:rPr>
          <w:rFonts w:ascii="Times New Roman" w:hAnsi="Times New Roman" w:cs="Times New Roman"/>
          <w:sz w:val="28"/>
          <w:szCs w:val="28"/>
        </w:rPr>
        <w:t>Ситуация 2</w:t>
      </w:r>
    </w:p>
    <w:p w:rsidR="003E0D24" w:rsidRDefault="00CD021D" w:rsidP="003E0D24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полномочия з</w:t>
      </w:r>
      <w:r w:rsidR="003E0D24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я</w:t>
      </w:r>
      <w:r w:rsidR="003E0D24">
        <w:rPr>
          <w:rFonts w:ascii="Times New Roman" w:hAnsi="Times New Roman"/>
          <w:sz w:val="28"/>
          <w:szCs w:val="28"/>
        </w:rPr>
        <w:t xml:space="preserve"> руководителя государственного органа</w:t>
      </w:r>
      <w:r w:rsidR="00523ECD">
        <w:rPr>
          <w:rFonts w:ascii="Times New Roman" w:hAnsi="Times New Roman"/>
          <w:sz w:val="28"/>
          <w:szCs w:val="28"/>
        </w:rPr>
        <w:t xml:space="preserve"> субъекта Российской Федерации (далее – государственный орган)</w:t>
      </w:r>
      <w:r w:rsidR="003E0D24">
        <w:rPr>
          <w:rFonts w:ascii="Times New Roman" w:hAnsi="Times New Roman"/>
          <w:sz w:val="28"/>
          <w:szCs w:val="28"/>
        </w:rPr>
        <w:t xml:space="preserve"> </w:t>
      </w:r>
      <w:r w:rsidR="00C32134">
        <w:rPr>
          <w:rFonts w:ascii="Times New Roman" w:hAnsi="Times New Roman"/>
          <w:sz w:val="28"/>
          <w:szCs w:val="28"/>
        </w:rPr>
        <w:t>входит принятие р</w:t>
      </w:r>
      <w:r w:rsidR="003E0D24">
        <w:rPr>
          <w:rFonts w:ascii="Times New Roman" w:hAnsi="Times New Roman"/>
          <w:sz w:val="28"/>
          <w:szCs w:val="28"/>
        </w:rPr>
        <w:t>ешени</w:t>
      </w:r>
      <w:r w:rsidR="00C32134">
        <w:rPr>
          <w:rFonts w:ascii="Times New Roman" w:hAnsi="Times New Roman"/>
          <w:sz w:val="28"/>
          <w:szCs w:val="28"/>
        </w:rPr>
        <w:t>й</w:t>
      </w:r>
      <w:r w:rsidR="003E0D24">
        <w:rPr>
          <w:rFonts w:ascii="Times New Roman" w:hAnsi="Times New Roman"/>
          <w:sz w:val="28"/>
          <w:szCs w:val="28"/>
        </w:rPr>
        <w:t xml:space="preserve"> </w:t>
      </w:r>
      <w:r w:rsidRPr="00A627D2">
        <w:rPr>
          <w:rFonts w:ascii="Times New Roman" w:hAnsi="Times New Roman"/>
          <w:sz w:val="28"/>
          <w:szCs w:val="28"/>
        </w:rPr>
        <w:t xml:space="preserve">о </w:t>
      </w:r>
      <w:r w:rsidR="00C32134" w:rsidRPr="00A627D2">
        <w:rPr>
          <w:rFonts w:ascii="Times New Roman" w:hAnsi="Times New Roman"/>
          <w:sz w:val="28"/>
          <w:szCs w:val="28"/>
        </w:rPr>
        <w:t>выделении су</w:t>
      </w:r>
      <w:r w:rsidRPr="00A627D2">
        <w:rPr>
          <w:rFonts w:ascii="Times New Roman" w:hAnsi="Times New Roman"/>
          <w:sz w:val="28"/>
          <w:szCs w:val="28"/>
        </w:rPr>
        <w:t>бсидий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C32134">
        <w:rPr>
          <w:rFonts w:ascii="Times New Roman" w:hAnsi="Times New Roman"/>
          <w:sz w:val="28"/>
          <w:szCs w:val="28"/>
        </w:rPr>
        <w:t xml:space="preserve">на выполнение государственных заданий </w:t>
      </w:r>
      <w:r w:rsidR="003E0D24">
        <w:rPr>
          <w:rFonts w:ascii="Times New Roman" w:hAnsi="Times New Roman"/>
          <w:sz w:val="28"/>
          <w:szCs w:val="28"/>
        </w:rPr>
        <w:t>подведомственны</w:t>
      </w:r>
      <w:r w:rsidR="00C32134">
        <w:rPr>
          <w:rFonts w:ascii="Times New Roman" w:hAnsi="Times New Roman"/>
          <w:sz w:val="28"/>
          <w:szCs w:val="28"/>
        </w:rPr>
        <w:t>м</w:t>
      </w:r>
      <w:r w:rsidR="003E0D24">
        <w:rPr>
          <w:rFonts w:ascii="Times New Roman" w:hAnsi="Times New Roman"/>
          <w:sz w:val="28"/>
          <w:szCs w:val="28"/>
        </w:rPr>
        <w:t xml:space="preserve"> государственному органу</w:t>
      </w:r>
      <w:r w:rsidR="003E0D24" w:rsidRPr="003E0D24">
        <w:rPr>
          <w:rFonts w:ascii="Times New Roman" w:hAnsi="Times New Roman"/>
          <w:sz w:val="28"/>
          <w:szCs w:val="28"/>
        </w:rPr>
        <w:t xml:space="preserve"> </w:t>
      </w:r>
      <w:r w:rsidR="00C32134">
        <w:rPr>
          <w:rFonts w:ascii="Times New Roman" w:hAnsi="Times New Roman"/>
          <w:sz w:val="28"/>
          <w:szCs w:val="28"/>
        </w:rPr>
        <w:t>учреждени</w:t>
      </w:r>
      <w:r w:rsidR="00176375">
        <w:rPr>
          <w:rFonts w:ascii="Times New Roman" w:hAnsi="Times New Roman"/>
          <w:sz w:val="28"/>
          <w:szCs w:val="28"/>
        </w:rPr>
        <w:t>ям</w:t>
      </w:r>
      <w:r w:rsidR="00C32134">
        <w:rPr>
          <w:rFonts w:ascii="Times New Roman" w:hAnsi="Times New Roman"/>
          <w:sz w:val="28"/>
          <w:szCs w:val="28"/>
        </w:rPr>
        <w:t xml:space="preserve"> </w:t>
      </w:r>
      <w:r w:rsidR="003E0D24">
        <w:rPr>
          <w:rFonts w:ascii="Times New Roman" w:hAnsi="Times New Roman"/>
          <w:sz w:val="28"/>
          <w:szCs w:val="28"/>
        </w:rPr>
        <w:t>(далее – подведомственн</w:t>
      </w:r>
      <w:r w:rsidR="00176375">
        <w:rPr>
          <w:rFonts w:ascii="Times New Roman" w:hAnsi="Times New Roman"/>
          <w:sz w:val="28"/>
          <w:szCs w:val="28"/>
        </w:rPr>
        <w:t>ые</w:t>
      </w:r>
      <w:r w:rsidR="003E0D24">
        <w:rPr>
          <w:rFonts w:ascii="Times New Roman" w:hAnsi="Times New Roman"/>
          <w:sz w:val="28"/>
          <w:szCs w:val="28"/>
        </w:rPr>
        <w:t xml:space="preserve"> учреждени</w:t>
      </w:r>
      <w:r w:rsidR="00176375">
        <w:rPr>
          <w:rFonts w:ascii="Times New Roman" w:hAnsi="Times New Roman"/>
          <w:sz w:val="28"/>
          <w:szCs w:val="28"/>
        </w:rPr>
        <w:t>я</w:t>
      </w:r>
      <w:r w:rsidR="003E0D24">
        <w:rPr>
          <w:rFonts w:ascii="Times New Roman" w:hAnsi="Times New Roman"/>
          <w:sz w:val="28"/>
          <w:szCs w:val="28"/>
        </w:rPr>
        <w:t>).</w:t>
      </w:r>
    </w:p>
    <w:p w:rsidR="003E0D24" w:rsidRPr="00A627D2" w:rsidRDefault="003E0D24" w:rsidP="003E0D24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Одно из подведомственных учреждений,</w:t>
      </w:r>
      <w:r w:rsidRPr="003E0D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получающих </w:t>
      </w:r>
      <w:r w:rsidR="00C32134">
        <w:rPr>
          <w:rFonts w:ascii="Times New Roman" w:hAnsi="Times New Roman"/>
          <w:sz w:val="28"/>
          <w:szCs w:val="28"/>
        </w:rPr>
        <w:t>субсидии</w:t>
      </w:r>
      <w:r>
        <w:rPr>
          <w:rFonts w:ascii="Times New Roman" w:hAnsi="Times New Roman"/>
          <w:sz w:val="28"/>
          <w:szCs w:val="28"/>
        </w:rPr>
        <w:t xml:space="preserve"> на выполнение государственного задания, связано с супругом дочери заместителя руководителя государственного органа </w:t>
      </w:r>
      <w:r w:rsidR="00BE17A9" w:rsidRPr="00A627D2">
        <w:rPr>
          <w:rFonts w:ascii="Times New Roman" w:hAnsi="Times New Roman"/>
          <w:sz w:val="28"/>
          <w:szCs w:val="28"/>
        </w:rPr>
        <w:t xml:space="preserve">корпоративными и </w:t>
      </w:r>
      <w:r w:rsidRPr="00A627D2">
        <w:rPr>
          <w:rFonts w:ascii="Times New Roman" w:hAnsi="Times New Roman"/>
          <w:sz w:val="28"/>
          <w:szCs w:val="28"/>
        </w:rPr>
        <w:t xml:space="preserve">имущественными отношениями, так как он занимает в данном учреждении должность заместителя руководителя, получает в нем </w:t>
      </w:r>
      <w:r w:rsidR="00176375" w:rsidRPr="00A627D2">
        <w:rPr>
          <w:rFonts w:ascii="Times New Roman" w:hAnsi="Times New Roman"/>
          <w:sz w:val="28"/>
          <w:szCs w:val="28"/>
        </w:rPr>
        <w:t xml:space="preserve">на основании трудового договора </w:t>
      </w:r>
      <w:r w:rsidRPr="00A627D2">
        <w:rPr>
          <w:rFonts w:ascii="Times New Roman" w:hAnsi="Times New Roman"/>
          <w:sz w:val="28"/>
          <w:szCs w:val="28"/>
        </w:rPr>
        <w:t>заработную плату</w:t>
      </w:r>
      <w:r w:rsidR="00176375" w:rsidRPr="00A627D2">
        <w:rPr>
          <w:rFonts w:ascii="Times New Roman" w:hAnsi="Times New Roman"/>
          <w:sz w:val="28"/>
          <w:szCs w:val="28"/>
        </w:rPr>
        <w:t xml:space="preserve"> и</w:t>
      </w:r>
      <w:r w:rsidRPr="00A627D2">
        <w:rPr>
          <w:rFonts w:ascii="Times New Roman" w:hAnsi="Times New Roman"/>
          <w:sz w:val="28"/>
          <w:szCs w:val="28"/>
        </w:rPr>
        <w:t xml:space="preserve"> стимулирующие выплаты.</w:t>
      </w:r>
    </w:p>
    <w:p w:rsidR="003E0D24" w:rsidRDefault="003E0D24" w:rsidP="003E0D24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A627D2">
        <w:rPr>
          <w:rFonts w:ascii="Times New Roman" w:hAnsi="Times New Roman"/>
          <w:sz w:val="28"/>
          <w:szCs w:val="28"/>
        </w:rPr>
        <w:t xml:space="preserve">Предоставление </w:t>
      </w:r>
      <w:r w:rsidR="00C32134" w:rsidRPr="00A627D2">
        <w:rPr>
          <w:rFonts w:ascii="Times New Roman" w:hAnsi="Times New Roman"/>
          <w:sz w:val="28"/>
          <w:szCs w:val="28"/>
        </w:rPr>
        <w:t>субсидий</w:t>
      </w:r>
      <w:r w:rsidRPr="00A627D2">
        <w:rPr>
          <w:rFonts w:ascii="Times New Roman" w:hAnsi="Times New Roman"/>
          <w:sz w:val="28"/>
          <w:szCs w:val="28"/>
        </w:rPr>
        <w:t xml:space="preserve"> напрямую влияет на </w:t>
      </w:r>
      <w:r w:rsidR="00AC3FB9" w:rsidRPr="00A627D2">
        <w:rPr>
          <w:rFonts w:ascii="Times New Roman" w:hAnsi="Times New Roman"/>
          <w:sz w:val="28"/>
          <w:szCs w:val="28"/>
        </w:rPr>
        <w:t>финансов</w:t>
      </w:r>
      <w:r w:rsidR="00CD021D" w:rsidRPr="00A627D2">
        <w:rPr>
          <w:rFonts w:ascii="Times New Roman" w:hAnsi="Times New Roman"/>
          <w:sz w:val="28"/>
          <w:szCs w:val="28"/>
        </w:rPr>
        <w:t>ое положение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C32134">
        <w:rPr>
          <w:rFonts w:ascii="Times New Roman" w:hAnsi="Times New Roman"/>
          <w:sz w:val="28"/>
          <w:szCs w:val="28"/>
        </w:rPr>
        <w:t>подведомственного учреждения.</w:t>
      </w:r>
    </w:p>
    <w:p w:rsidR="003E0D24" w:rsidRDefault="003E0D24" w:rsidP="003E0D24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частью 2 статьи 10 Федерального закона № 273-ФЗ возможность получения доходов подведомственным учреждением, которое связано с супругом дочери заместителя руководителя государственного органа имущественными отношениями, образует личную заинтересованность </w:t>
      </w:r>
      <w:r w:rsidR="00523ECD">
        <w:rPr>
          <w:rFonts w:ascii="Times New Roman" w:hAnsi="Times New Roman" w:cs="Times New Roman"/>
          <w:sz w:val="28"/>
          <w:szCs w:val="28"/>
        </w:rPr>
        <w:t>заместителя руководителя государственного органа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0D24" w:rsidRDefault="003E0D24" w:rsidP="003E0D24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силу имеющихся полномочий </w:t>
      </w:r>
      <w:r w:rsidR="000F5781">
        <w:rPr>
          <w:rFonts w:ascii="Times New Roman" w:hAnsi="Times New Roman" w:cs="Times New Roman"/>
          <w:sz w:val="28"/>
          <w:szCs w:val="28"/>
        </w:rPr>
        <w:t>заместителя руководителя государственного органа</w:t>
      </w:r>
      <w:r>
        <w:rPr>
          <w:rFonts w:ascii="Times New Roman" w:hAnsi="Times New Roman" w:cs="Times New Roman"/>
          <w:sz w:val="28"/>
          <w:szCs w:val="28"/>
        </w:rPr>
        <w:t xml:space="preserve"> при рассмотрении им вопросов в отношении </w:t>
      </w:r>
      <w:r w:rsidR="000F5781">
        <w:rPr>
          <w:rFonts w:ascii="Times New Roman" w:hAnsi="Times New Roman" w:cs="Times New Roman"/>
          <w:sz w:val="28"/>
          <w:szCs w:val="28"/>
        </w:rPr>
        <w:t>подведомственного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личная заинтересованность может повлиять на надлежащее, объективное и беспристрастное исполнение им служебных обязанностей, что в соответствии со статьей 10 Федерального закона </w:t>
      </w:r>
      <w:r w:rsidR="000F578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 273-ФЗ свидетельствует о возможности возникновения конфликта интересов.</w:t>
      </w:r>
    </w:p>
    <w:p w:rsidR="00E4715D" w:rsidRDefault="00AB4FC1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Комиссией по урегулированию конфли</w:t>
      </w:r>
      <w:r w:rsidR="00702230">
        <w:rPr>
          <w:rFonts w:ascii="Times New Roman" w:hAnsi="Times New Roman"/>
          <w:sz w:val="28"/>
          <w:szCs w:val="28"/>
        </w:rPr>
        <w:t>кта интересов установлено, что з</w:t>
      </w:r>
      <w:r w:rsidR="000D2E9C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="000D2E9C">
        <w:rPr>
          <w:rFonts w:ascii="Times New Roman" w:hAnsi="Times New Roman"/>
          <w:sz w:val="28"/>
          <w:szCs w:val="28"/>
        </w:rPr>
        <w:t xml:space="preserve"> </w:t>
      </w:r>
      <w:r w:rsidR="00B94FE8">
        <w:rPr>
          <w:rFonts w:ascii="Times New Roman" w:hAnsi="Times New Roman"/>
          <w:sz w:val="28"/>
          <w:szCs w:val="28"/>
        </w:rPr>
        <w:t>руководителя государственного органа</w:t>
      </w:r>
      <w:r w:rsidR="000D2E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 исполнил обязанность </w:t>
      </w:r>
      <w:r w:rsidR="00702230" w:rsidRPr="00BE17A9">
        <w:rPr>
          <w:rFonts w:ascii="Times New Roman" w:hAnsi="Times New Roman"/>
          <w:sz w:val="28"/>
          <w:szCs w:val="28"/>
        </w:rPr>
        <w:t xml:space="preserve">по направлению </w:t>
      </w:r>
      <w:r w:rsidR="00702230" w:rsidRPr="00AC2FBC">
        <w:rPr>
          <w:rFonts w:ascii="Times New Roman" w:hAnsi="Times New Roman"/>
          <w:sz w:val="28"/>
          <w:szCs w:val="28"/>
        </w:rPr>
        <w:t>уведомления о возникшем конфликте интересов</w:t>
      </w:r>
      <w:r w:rsidR="00702230">
        <w:rPr>
          <w:rFonts w:ascii="Times New Roman" w:hAnsi="Times New Roman"/>
          <w:sz w:val="28"/>
          <w:szCs w:val="28"/>
        </w:rPr>
        <w:t>, а также не принял иных мер по недопущению и</w:t>
      </w:r>
      <w:r w:rsidR="00702230">
        <w:rPr>
          <w:rFonts w:ascii="Times New Roman" w:hAnsi="Times New Roman" w:cs="Times New Roman"/>
          <w:sz w:val="28"/>
          <w:szCs w:val="28"/>
        </w:rPr>
        <w:t xml:space="preserve"> урегулированию конфликта интересов</w:t>
      </w:r>
      <w:r w:rsidR="007C7F4B">
        <w:rPr>
          <w:rFonts w:ascii="Times New Roman" w:hAnsi="Times New Roman"/>
          <w:sz w:val="28"/>
          <w:szCs w:val="28"/>
        </w:rPr>
        <w:t>.</w:t>
      </w:r>
    </w:p>
    <w:p w:rsidR="00F143AE" w:rsidRDefault="00F143AE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рассмотрении вопроса о применении меры ответственности за нарушение требований антикоррупционного законодательства </w:t>
      </w:r>
      <w:r w:rsidR="00214A1F">
        <w:rPr>
          <w:rFonts w:ascii="Times New Roman" w:hAnsi="Times New Roman"/>
          <w:sz w:val="28"/>
          <w:szCs w:val="28"/>
        </w:rPr>
        <w:t>комиссией по урегулированию конфликта интересов</w:t>
      </w:r>
      <w:r>
        <w:rPr>
          <w:rFonts w:ascii="Times New Roman" w:hAnsi="Times New Roman"/>
          <w:sz w:val="28"/>
          <w:szCs w:val="28"/>
        </w:rPr>
        <w:t xml:space="preserve"> учитывалось следующее</w:t>
      </w:r>
      <w:r w:rsidR="00214A1F">
        <w:rPr>
          <w:rFonts w:ascii="Times New Roman" w:hAnsi="Times New Roman"/>
          <w:sz w:val="28"/>
          <w:szCs w:val="28"/>
        </w:rPr>
        <w:t>.</w:t>
      </w:r>
    </w:p>
    <w:p w:rsidR="00042609" w:rsidRDefault="00042609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проведенной проверки фактов вынесения необоснованных решений о выделении рассматриваемо</w:t>
      </w:r>
      <w:r w:rsidR="001D795A">
        <w:rPr>
          <w:rFonts w:ascii="Times New Roman" w:hAnsi="Times New Roman"/>
          <w:sz w:val="28"/>
          <w:szCs w:val="28"/>
        </w:rPr>
        <w:t>му</w:t>
      </w:r>
      <w:r w:rsidR="004E3EA5">
        <w:rPr>
          <w:rFonts w:ascii="Times New Roman" w:hAnsi="Times New Roman"/>
          <w:sz w:val="28"/>
          <w:szCs w:val="28"/>
        </w:rPr>
        <w:t xml:space="preserve"> государственному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="001D795A">
        <w:rPr>
          <w:rFonts w:ascii="Times New Roman" w:hAnsi="Times New Roman"/>
          <w:sz w:val="28"/>
          <w:szCs w:val="28"/>
        </w:rPr>
        <w:t xml:space="preserve">учреждению </w:t>
      </w:r>
      <w:r>
        <w:rPr>
          <w:rFonts w:ascii="Times New Roman" w:hAnsi="Times New Roman"/>
          <w:sz w:val="28"/>
          <w:szCs w:val="28"/>
        </w:rPr>
        <w:t xml:space="preserve">бюджетных </w:t>
      </w:r>
      <w:r w:rsidR="007C7F4B">
        <w:rPr>
          <w:rFonts w:ascii="Times New Roman" w:hAnsi="Times New Roman"/>
          <w:sz w:val="28"/>
          <w:szCs w:val="28"/>
        </w:rPr>
        <w:t>ассигнований</w:t>
      </w:r>
      <w:r>
        <w:rPr>
          <w:rFonts w:ascii="Times New Roman" w:hAnsi="Times New Roman"/>
          <w:sz w:val="28"/>
          <w:szCs w:val="28"/>
        </w:rPr>
        <w:t xml:space="preserve">, а также </w:t>
      </w:r>
      <w:r w:rsidR="00520BC1">
        <w:rPr>
          <w:rFonts w:ascii="Times New Roman" w:hAnsi="Times New Roman"/>
          <w:sz w:val="28"/>
          <w:szCs w:val="28"/>
        </w:rPr>
        <w:t>иных нарушений</w:t>
      </w:r>
      <w:r>
        <w:rPr>
          <w:rFonts w:ascii="Times New Roman" w:hAnsi="Times New Roman"/>
          <w:sz w:val="28"/>
          <w:szCs w:val="28"/>
        </w:rPr>
        <w:t xml:space="preserve"> выявлено не было.</w:t>
      </w:r>
    </w:p>
    <w:p w:rsidR="001D795A" w:rsidRDefault="009551C4" w:rsidP="00C41B4D">
      <w:pPr>
        <w:spacing w:line="276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Случаев </w:t>
      </w:r>
      <w:r w:rsidR="001D795A">
        <w:rPr>
          <w:rFonts w:ascii="Times New Roman" w:hAnsi="Times New Roman"/>
          <w:sz w:val="28"/>
          <w:szCs w:val="28"/>
        </w:rPr>
        <w:t xml:space="preserve">недобросовестного исполнения </w:t>
      </w:r>
      <w:r w:rsidR="00A46289">
        <w:rPr>
          <w:rFonts w:ascii="Times New Roman" w:hAnsi="Times New Roman"/>
          <w:sz w:val="28"/>
          <w:szCs w:val="28"/>
        </w:rPr>
        <w:t>заместителем руководителя государственного органа</w:t>
      </w:r>
      <w:r w:rsidR="001D795A">
        <w:rPr>
          <w:rFonts w:ascii="Times New Roman" w:hAnsi="Times New Roman"/>
          <w:sz w:val="28"/>
          <w:szCs w:val="28"/>
        </w:rPr>
        <w:t xml:space="preserve"> </w:t>
      </w:r>
      <w:r w:rsidR="00A46289">
        <w:rPr>
          <w:rFonts w:ascii="Times New Roman" w:hAnsi="Times New Roman"/>
          <w:sz w:val="28"/>
          <w:szCs w:val="28"/>
        </w:rPr>
        <w:t xml:space="preserve">должностных </w:t>
      </w:r>
      <w:r w:rsidR="001D795A">
        <w:rPr>
          <w:rFonts w:ascii="Times New Roman" w:hAnsi="Times New Roman"/>
          <w:sz w:val="28"/>
          <w:szCs w:val="28"/>
        </w:rPr>
        <w:t>обязанностей</w:t>
      </w:r>
      <w:r w:rsidR="007C7F4B">
        <w:rPr>
          <w:rFonts w:ascii="Times New Roman" w:hAnsi="Times New Roman"/>
          <w:sz w:val="28"/>
          <w:szCs w:val="28"/>
        </w:rPr>
        <w:t xml:space="preserve">, в том числе иных нарушений антикоррупционного законодательства, </w:t>
      </w:r>
      <w:r w:rsidR="001D795A">
        <w:rPr>
          <w:rFonts w:ascii="Times New Roman" w:hAnsi="Times New Roman"/>
          <w:sz w:val="28"/>
          <w:szCs w:val="28"/>
        </w:rPr>
        <w:t xml:space="preserve">в предыдущие периоды установлено не было. Дисциплинарных взысканий </w:t>
      </w:r>
      <w:r w:rsidR="003E3534">
        <w:rPr>
          <w:rFonts w:ascii="Times New Roman" w:hAnsi="Times New Roman"/>
          <w:sz w:val="28"/>
          <w:szCs w:val="28"/>
        </w:rPr>
        <w:t xml:space="preserve">заместитель </w:t>
      </w:r>
      <w:r w:rsidR="00A46289">
        <w:rPr>
          <w:rFonts w:ascii="Times New Roman" w:hAnsi="Times New Roman"/>
          <w:sz w:val="28"/>
          <w:szCs w:val="28"/>
        </w:rPr>
        <w:t>руководителя государственного органа</w:t>
      </w:r>
      <w:r w:rsidR="001D795A">
        <w:rPr>
          <w:rFonts w:ascii="Times New Roman" w:hAnsi="Times New Roman"/>
          <w:sz w:val="28"/>
          <w:szCs w:val="28"/>
        </w:rPr>
        <w:t xml:space="preserve"> не имеет, </w:t>
      </w:r>
      <w:r w:rsidR="00520BC1">
        <w:rPr>
          <w:rFonts w:ascii="Times New Roman" w:hAnsi="Times New Roman"/>
          <w:sz w:val="28"/>
          <w:szCs w:val="28"/>
        </w:rPr>
        <w:t xml:space="preserve">непосредственным руководителем </w:t>
      </w:r>
      <w:r w:rsidR="001D795A">
        <w:rPr>
          <w:rFonts w:ascii="Times New Roman" w:hAnsi="Times New Roman"/>
          <w:sz w:val="28"/>
          <w:szCs w:val="28"/>
        </w:rPr>
        <w:t>представлена положительная характеристика.</w:t>
      </w:r>
    </w:p>
    <w:p w:rsidR="005C4799" w:rsidRDefault="005C4799" w:rsidP="00C41B4D">
      <w:pPr>
        <w:spacing w:line="276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5C4799" w:rsidRDefault="005C4799" w:rsidP="00C41B4D">
      <w:pPr>
        <w:spacing w:line="276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F143AE" w:rsidRPr="00393940" w:rsidRDefault="00C70942" w:rsidP="00C41B4D">
      <w:pPr>
        <w:spacing w:line="276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К</w:t>
      </w:r>
      <w:r w:rsidR="00F143AE" w:rsidRPr="00393940">
        <w:rPr>
          <w:rFonts w:ascii="Times New Roman" w:hAnsi="Times New Roman"/>
          <w:b/>
          <w:sz w:val="28"/>
          <w:szCs w:val="28"/>
        </w:rPr>
        <w:t>омиссией</w:t>
      </w:r>
      <w:r w:rsidR="00393940" w:rsidRPr="00393940">
        <w:rPr>
          <w:rFonts w:ascii="Times New Roman" w:hAnsi="Times New Roman" w:cs="Times New Roman"/>
          <w:b/>
          <w:sz w:val="28"/>
          <w:szCs w:val="28"/>
        </w:rPr>
        <w:t xml:space="preserve"> по урегулированию конфликта интересов</w:t>
      </w:r>
      <w:r w:rsidR="00F143AE" w:rsidRPr="00393940">
        <w:rPr>
          <w:rFonts w:ascii="Times New Roman" w:hAnsi="Times New Roman"/>
          <w:b/>
          <w:sz w:val="28"/>
          <w:szCs w:val="28"/>
        </w:rPr>
        <w:t xml:space="preserve"> приняты решения: </w:t>
      </w:r>
    </w:p>
    <w:p w:rsidR="00C32134" w:rsidRDefault="002B3361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установить, что </w:t>
      </w:r>
      <w:r w:rsidR="007C7F4B">
        <w:rPr>
          <w:rFonts w:ascii="Times New Roman" w:hAnsi="Times New Roman"/>
          <w:sz w:val="28"/>
          <w:szCs w:val="28"/>
        </w:rPr>
        <w:t xml:space="preserve">заместитель </w:t>
      </w:r>
      <w:r w:rsidR="00A46289">
        <w:rPr>
          <w:rFonts w:ascii="Times New Roman" w:hAnsi="Times New Roman"/>
          <w:sz w:val="28"/>
          <w:szCs w:val="28"/>
        </w:rPr>
        <w:t>руководителя государственного органа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C32134" w:rsidRPr="00BE17A9">
        <w:rPr>
          <w:rFonts w:ascii="Times New Roman" w:hAnsi="Times New Roman"/>
          <w:sz w:val="28"/>
          <w:szCs w:val="28"/>
        </w:rPr>
        <w:t xml:space="preserve">не исполнил обязанность по направлению </w:t>
      </w:r>
      <w:r w:rsidR="00C32134" w:rsidRPr="00AC2FBC">
        <w:rPr>
          <w:rFonts w:ascii="Times New Roman" w:hAnsi="Times New Roman"/>
          <w:sz w:val="28"/>
          <w:szCs w:val="28"/>
        </w:rPr>
        <w:t>уведомления о возникшем конфликте</w:t>
      </w:r>
      <w:r w:rsidR="00C32134" w:rsidRPr="00BE17A9">
        <w:rPr>
          <w:rFonts w:ascii="Times New Roman" w:hAnsi="Times New Roman"/>
          <w:sz w:val="28"/>
          <w:szCs w:val="28"/>
        </w:rPr>
        <w:t xml:space="preserve"> интересов</w:t>
      </w:r>
      <w:r w:rsidR="00AB4FC1">
        <w:rPr>
          <w:rFonts w:ascii="Times New Roman" w:hAnsi="Times New Roman"/>
          <w:sz w:val="28"/>
          <w:szCs w:val="28"/>
        </w:rPr>
        <w:t>, а также не принял иных мер по недопущению и</w:t>
      </w:r>
      <w:r w:rsidR="00AB4FC1">
        <w:rPr>
          <w:rFonts w:ascii="Times New Roman" w:hAnsi="Times New Roman" w:cs="Times New Roman"/>
          <w:sz w:val="28"/>
          <w:szCs w:val="28"/>
        </w:rPr>
        <w:t xml:space="preserve"> урегулированию конфликта интересов</w:t>
      </w:r>
      <w:r w:rsidR="00C32134">
        <w:rPr>
          <w:rFonts w:ascii="Times New Roman" w:hAnsi="Times New Roman"/>
          <w:sz w:val="28"/>
          <w:szCs w:val="28"/>
        </w:rPr>
        <w:t>;</w:t>
      </w:r>
    </w:p>
    <w:p w:rsidR="00F143AE" w:rsidRDefault="00F143AE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рекомендовать представителю нанимателя </w:t>
      </w:r>
      <w:r w:rsidRPr="0081303D">
        <w:rPr>
          <w:rFonts w:ascii="Times New Roman" w:hAnsi="Times New Roman"/>
          <w:sz w:val="28"/>
          <w:szCs w:val="28"/>
        </w:rPr>
        <w:t xml:space="preserve">принять меры по </w:t>
      </w:r>
      <w:r>
        <w:rPr>
          <w:rFonts w:ascii="Times New Roman" w:hAnsi="Times New Roman"/>
          <w:sz w:val="28"/>
          <w:szCs w:val="28"/>
        </w:rPr>
        <w:t xml:space="preserve">урегулированию </w:t>
      </w:r>
      <w:r w:rsidRPr="0081303D">
        <w:rPr>
          <w:rFonts w:ascii="Times New Roman" w:hAnsi="Times New Roman"/>
          <w:sz w:val="28"/>
          <w:szCs w:val="28"/>
        </w:rPr>
        <w:t xml:space="preserve">конфликта интересов </w:t>
      </w:r>
      <w:r w:rsidR="00AB4FC1">
        <w:rPr>
          <w:rFonts w:ascii="Times New Roman" w:hAnsi="Times New Roman"/>
          <w:sz w:val="28"/>
          <w:szCs w:val="28"/>
        </w:rPr>
        <w:t xml:space="preserve">у государственного служащего </w:t>
      </w:r>
      <w:r w:rsidRPr="0081303D">
        <w:rPr>
          <w:rFonts w:ascii="Times New Roman" w:hAnsi="Times New Roman"/>
          <w:sz w:val="28"/>
          <w:szCs w:val="28"/>
        </w:rPr>
        <w:t xml:space="preserve">и применить к </w:t>
      </w:r>
      <w:r w:rsidR="007C7F4B">
        <w:rPr>
          <w:rFonts w:ascii="Times New Roman" w:hAnsi="Times New Roman"/>
          <w:sz w:val="28"/>
          <w:szCs w:val="28"/>
        </w:rPr>
        <w:t xml:space="preserve">заместителю </w:t>
      </w:r>
      <w:r w:rsidR="00A46289">
        <w:rPr>
          <w:rFonts w:ascii="Times New Roman" w:hAnsi="Times New Roman"/>
          <w:sz w:val="28"/>
          <w:szCs w:val="28"/>
        </w:rPr>
        <w:t>руководителя государственного органа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1303D">
        <w:rPr>
          <w:rFonts w:ascii="Times New Roman" w:hAnsi="Times New Roman"/>
          <w:sz w:val="28"/>
          <w:szCs w:val="28"/>
        </w:rPr>
        <w:t>меру ответственности</w:t>
      </w:r>
      <w:r>
        <w:rPr>
          <w:rFonts w:ascii="Times New Roman" w:hAnsi="Times New Roman"/>
          <w:sz w:val="28"/>
          <w:szCs w:val="28"/>
        </w:rPr>
        <w:t xml:space="preserve"> в виде выговора.</w:t>
      </w:r>
    </w:p>
    <w:p w:rsidR="00F143AE" w:rsidRDefault="00F143AE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BD56D6">
        <w:rPr>
          <w:rFonts w:ascii="Times New Roman" w:hAnsi="Times New Roman"/>
          <w:b/>
          <w:sz w:val="28"/>
          <w:szCs w:val="28"/>
        </w:rPr>
        <w:t>Решение представителя нанимателя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702230" w:rsidRDefault="00702230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AC2FBC">
        <w:rPr>
          <w:rFonts w:ascii="Times New Roman" w:hAnsi="Times New Roman"/>
          <w:sz w:val="28"/>
          <w:szCs w:val="28"/>
        </w:rPr>
        <w:t>отстранить заместителя руководителя государственного органа от принятия решений о выделении субсидий на выполнение государственн</w:t>
      </w:r>
      <w:r w:rsidR="00D93A37" w:rsidRPr="00AC2FBC">
        <w:rPr>
          <w:rFonts w:ascii="Times New Roman" w:hAnsi="Times New Roman"/>
          <w:sz w:val="28"/>
          <w:szCs w:val="28"/>
        </w:rPr>
        <w:t>ого</w:t>
      </w:r>
      <w:r w:rsidRPr="00AC2FBC">
        <w:rPr>
          <w:rFonts w:ascii="Times New Roman" w:hAnsi="Times New Roman"/>
          <w:sz w:val="28"/>
          <w:szCs w:val="28"/>
        </w:rPr>
        <w:t xml:space="preserve"> задани</w:t>
      </w:r>
      <w:r w:rsidR="00D93A37" w:rsidRPr="00AC2FBC">
        <w:rPr>
          <w:rFonts w:ascii="Times New Roman" w:hAnsi="Times New Roman"/>
          <w:sz w:val="28"/>
          <w:szCs w:val="28"/>
        </w:rPr>
        <w:t>я</w:t>
      </w:r>
      <w:r w:rsidRPr="00AC2FBC">
        <w:rPr>
          <w:rFonts w:ascii="Times New Roman" w:hAnsi="Times New Roman"/>
          <w:sz w:val="28"/>
          <w:szCs w:val="28"/>
        </w:rPr>
        <w:t xml:space="preserve"> подведомственному учреждению, </w:t>
      </w:r>
      <w:r w:rsidR="00D93A37" w:rsidRPr="00AC2FBC">
        <w:rPr>
          <w:rFonts w:ascii="Times New Roman" w:hAnsi="Times New Roman"/>
          <w:sz w:val="28"/>
          <w:szCs w:val="28"/>
        </w:rPr>
        <w:t>в котором супруг его дочери занимает должность заместителя руководителя;</w:t>
      </w:r>
    </w:p>
    <w:p w:rsidR="00F143AE" w:rsidRPr="0081303D" w:rsidRDefault="00D93A37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81303D">
        <w:rPr>
          <w:rFonts w:ascii="Times New Roman" w:hAnsi="Times New Roman"/>
          <w:sz w:val="28"/>
          <w:szCs w:val="28"/>
        </w:rPr>
        <w:t>применить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F143AE">
        <w:rPr>
          <w:rFonts w:ascii="Times New Roman" w:hAnsi="Times New Roman"/>
          <w:sz w:val="28"/>
          <w:szCs w:val="28"/>
        </w:rPr>
        <w:t>к</w:t>
      </w:r>
      <w:r w:rsidR="00F143AE" w:rsidRPr="0081303D">
        <w:rPr>
          <w:rFonts w:ascii="Times New Roman" w:hAnsi="Times New Roman"/>
          <w:sz w:val="28"/>
          <w:szCs w:val="28"/>
        </w:rPr>
        <w:t xml:space="preserve"> </w:t>
      </w:r>
      <w:r w:rsidR="00164FC6">
        <w:rPr>
          <w:rFonts w:ascii="Times New Roman" w:hAnsi="Times New Roman"/>
          <w:sz w:val="28"/>
          <w:szCs w:val="28"/>
        </w:rPr>
        <w:t xml:space="preserve">заместителю </w:t>
      </w:r>
      <w:r w:rsidR="00A46289">
        <w:rPr>
          <w:rFonts w:ascii="Times New Roman" w:hAnsi="Times New Roman"/>
          <w:sz w:val="28"/>
          <w:szCs w:val="28"/>
        </w:rPr>
        <w:t>руководителя государственного органа</w:t>
      </w:r>
      <w:r w:rsidR="00F143AE" w:rsidRPr="0081303D">
        <w:rPr>
          <w:rFonts w:ascii="Times New Roman" w:hAnsi="Times New Roman"/>
          <w:sz w:val="28"/>
          <w:szCs w:val="28"/>
        </w:rPr>
        <w:t xml:space="preserve"> меру ответственности в виде </w:t>
      </w:r>
      <w:r w:rsidR="00BE1F6F">
        <w:rPr>
          <w:rFonts w:ascii="Times New Roman" w:hAnsi="Times New Roman"/>
          <w:sz w:val="28"/>
          <w:szCs w:val="28"/>
        </w:rPr>
        <w:t>выговора.</w:t>
      </w:r>
    </w:p>
    <w:p w:rsidR="00F143AE" w:rsidRDefault="00F143AE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оформлено распоряжением руководителя субъекта Российской Федерации.</w:t>
      </w:r>
    </w:p>
    <w:p w:rsidR="00C32134" w:rsidRDefault="00C32134" w:rsidP="00C41B4D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E9795A" w:rsidRPr="001649E3" w:rsidRDefault="00BB23C7" w:rsidP="00C41B4D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D10960">
        <w:rPr>
          <w:rFonts w:ascii="Times New Roman" w:hAnsi="Times New Roman" w:cs="Times New Roman"/>
          <w:sz w:val="28"/>
          <w:szCs w:val="28"/>
        </w:rPr>
        <w:t xml:space="preserve">Ситуация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E9795A" w:rsidRDefault="00E9795A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Временно исполняющий обязанности министра </w:t>
      </w:r>
      <w:r w:rsidR="00A5137D">
        <w:rPr>
          <w:rFonts w:ascii="Times New Roman" w:hAnsi="Times New Roman"/>
          <w:sz w:val="28"/>
          <w:szCs w:val="28"/>
        </w:rPr>
        <w:t>сельского хозяйства</w:t>
      </w:r>
      <w:r>
        <w:rPr>
          <w:rFonts w:ascii="Times New Roman" w:hAnsi="Times New Roman"/>
          <w:sz w:val="28"/>
          <w:szCs w:val="28"/>
        </w:rPr>
        <w:t xml:space="preserve"> субъекта Российской Федерации (далее – </w:t>
      </w:r>
      <w:proofErr w:type="spellStart"/>
      <w:r>
        <w:rPr>
          <w:rFonts w:ascii="Times New Roman" w:hAnsi="Times New Roman"/>
          <w:sz w:val="28"/>
          <w:szCs w:val="28"/>
        </w:rPr>
        <w:t>врио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AF55CF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инистра), действуя в рамках полномочий, на основании заявок председателя сельскохозяйственного производственного кооператива</w:t>
      </w:r>
      <w:r w:rsidR="00F904E8">
        <w:rPr>
          <w:rFonts w:ascii="Times New Roman" w:hAnsi="Times New Roman"/>
          <w:sz w:val="28"/>
          <w:szCs w:val="28"/>
        </w:rPr>
        <w:t xml:space="preserve"> (далее – производственный кооператив)</w:t>
      </w:r>
      <w:r>
        <w:rPr>
          <w:rFonts w:ascii="Times New Roman" w:hAnsi="Times New Roman"/>
          <w:sz w:val="28"/>
          <w:szCs w:val="28"/>
        </w:rPr>
        <w:t xml:space="preserve"> </w:t>
      </w:r>
      <w:r w:rsidR="00520BC1">
        <w:rPr>
          <w:rFonts w:ascii="Times New Roman" w:hAnsi="Times New Roman"/>
          <w:sz w:val="28"/>
          <w:szCs w:val="28"/>
        </w:rPr>
        <w:t>обеспечил представление</w:t>
      </w:r>
      <w:r>
        <w:rPr>
          <w:rFonts w:ascii="Times New Roman" w:hAnsi="Times New Roman"/>
          <w:sz w:val="28"/>
          <w:szCs w:val="28"/>
        </w:rPr>
        <w:t xml:space="preserve"> субсидий производственному</w:t>
      </w:r>
      <w:r w:rsidR="00A513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кооперативу на общую сумму свыше 10 млн. руб.</w:t>
      </w:r>
      <w:r w:rsidR="004E3EA5">
        <w:rPr>
          <w:rFonts w:ascii="Times New Roman" w:hAnsi="Times New Roman"/>
          <w:sz w:val="28"/>
          <w:szCs w:val="28"/>
        </w:rPr>
        <w:t xml:space="preserve"> </w:t>
      </w:r>
    </w:p>
    <w:p w:rsidR="001B1DAC" w:rsidRDefault="001B1DAC" w:rsidP="001B1DAC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Производственный кооператив связан с сестрой </w:t>
      </w:r>
      <w:proofErr w:type="spellStart"/>
      <w:r>
        <w:rPr>
          <w:rFonts w:ascii="Times New Roman" w:hAnsi="Times New Roman"/>
          <w:sz w:val="28"/>
          <w:szCs w:val="28"/>
        </w:rPr>
        <w:t>врио</w:t>
      </w:r>
      <w:proofErr w:type="spellEnd"/>
      <w:r>
        <w:rPr>
          <w:rFonts w:ascii="Times New Roman" w:hAnsi="Times New Roman"/>
          <w:sz w:val="28"/>
          <w:szCs w:val="28"/>
        </w:rPr>
        <w:t xml:space="preserve"> министра </w:t>
      </w:r>
      <w:r w:rsidRPr="001B1DAC">
        <w:rPr>
          <w:rFonts w:ascii="Times New Roman" w:hAnsi="Times New Roman" w:cs="Times New Roman"/>
          <w:sz w:val="28"/>
          <w:szCs w:val="28"/>
        </w:rPr>
        <w:t xml:space="preserve">имущественными отношениями, </w:t>
      </w:r>
      <w:r w:rsidRPr="001B1DAC">
        <w:rPr>
          <w:rFonts w:ascii="Times New Roman" w:hAnsi="Times New Roman"/>
          <w:sz w:val="28"/>
          <w:szCs w:val="28"/>
        </w:rPr>
        <w:t>так как она</w:t>
      </w:r>
      <w:r w:rsidR="00713854">
        <w:rPr>
          <w:rFonts w:ascii="Times New Roman" w:hAnsi="Times New Roman"/>
          <w:sz w:val="28"/>
          <w:szCs w:val="28"/>
        </w:rPr>
        <w:t xml:space="preserve"> является членом данного </w:t>
      </w:r>
      <w:r w:rsidR="00066902">
        <w:rPr>
          <w:rFonts w:ascii="Times New Roman" w:hAnsi="Times New Roman"/>
          <w:sz w:val="28"/>
          <w:szCs w:val="28"/>
        </w:rPr>
        <w:t>кооператива</w:t>
      </w:r>
      <w:r w:rsidR="00713854">
        <w:rPr>
          <w:rFonts w:ascii="Times New Roman" w:hAnsi="Times New Roman"/>
          <w:sz w:val="28"/>
          <w:szCs w:val="28"/>
        </w:rPr>
        <w:t>,</w:t>
      </w:r>
      <w:r w:rsidRPr="001B1DAC">
        <w:rPr>
          <w:rFonts w:ascii="Times New Roman" w:hAnsi="Times New Roman"/>
          <w:sz w:val="28"/>
          <w:szCs w:val="28"/>
        </w:rPr>
        <w:t xml:space="preserve"> получает доход от</w:t>
      </w:r>
      <w:r w:rsidR="00713854">
        <w:rPr>
          <w:rFonts w:ascii="Times New Roman" w:hAnsi="Times New Roman"/>
          <w:sz w:val="28"/>
          <w:szCs w:val="28"/>
        </w:rPr>
        <w:t xml:space="preserve"> его</w:t>
      </w:r>
      <w:r w:rsidRPr="001B1D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деятельности.</w:t>
      </w:r>
    </w:p>
    <w:p w:rsidR="001B1DAC" w:rsidRDefault="001B1DAC" w:rsidP="001B1DAC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Субсидии предоставляются в целях возмещения части затрат, понесенных производственным кооперативом в процессе деятельности, что </w:t>
      </w:r>
      <w:r w:rsidR="00523ECD">
        <w:rPr>
          <w:rFonts w:ascii="Times New Roman" w:hAnsi="Times New Roman" w:cs="Times New Roman"/>
          <w:sz w:val="28"/>
          <w:szCs w:val="28"/>
        </w:rPr>
        <w:t>напрямую влияет на его доходы</w:t>
      </w:r>
      <w:r>
        <w:rPr>
          <w:rFonts w:ascii="Times New Roman" w:hAnsi="Times New Roman"/>
          <w:sz w:val="28"/>
          <w:szCs w:val="28"/>
        </w:rPr>
        <w:t>.</w:t>
      </w:r>
    </w:p>
    <w:p w:rsidR="001B1DAC" w:rsidRDefault="001B1DAC" w:rsidP="001B1DAC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частью 2 статьи 10 Федерального закона № 273-</w:t>
      </w:r>
      <w:proofErr w:type="gramStart"/>
      <w:r>
        <w:rPr>
          <w:rFonts w:ascii="Times New Roman" w:hAnsi="Times New Roman" w:cs="Times New Roman"/>
          <w:sz w:val="28"/>
          <w:szCs w:val="28"/>
        </w:rPr>
        <w:t>ФЗ  получени</w:t>
      </w:r>
      <w:r w:rsidR="00457EED">
        <w:rPr>
          <w:rFonts w:ascii="Times New Roman" w:hAnsi="Times New Roman" w:cs="Times New Roman"/>
          <w:sz w:val="28"/>
          <w:szCs w:val="28"/>
        </w:rPr>
        <w:t>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доходов </w:t>
      </w:r>
      <w:r w:rsidR="00457EED">
        <w:rPr>
          <w:rFonts w:ascii="Times New Roman" w:hAnsi="Times New Roman" w:cs="Times New Roman"/>
          <w:sz w:val="28"/>
          <w:szCs w:val="28"/>
        </w:rPr>
        <w:t>производственным кооперативом</w:t>
      </w:r>
      <w:r>
        <w:rPr>
          <w:rFonts w:ascii="Times New Roman" w:hAnsi="Times New Roman" w:cs="Times New Roman"/>
          <w:sz w:val="28"/>
          <w:szCs w:val="28"/>
        </w:rPr>
        <w:t>, котор</w:t>
      </w:r>
      <w:r w:rsidR="00457EED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связан с </w:t>
      </w:r>
      <w:r w:rsidR="00457EED">
        <w:rPr>
          <w:rFonts w:ascii="Times New Roman" w:hAnsi="Times New Roman" w:cs="Times New Roman"/>
          <w:sz w:val="28"/>
          <w:szCs w:val="28"/>
        </w:rPr>
        <w:t>сестрой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EED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="00457EED">
        <w:rPr>
          <w:rFonts w:ascii="Times New Roman" w:hAnsi="Times New Roman" w:cs="Times New Roman"/>
          <w:sz w:val="28"/>
          <w:szCs w:val="28"/>
        </w:rPr>
        <w:t xml:space="preserve"> министра </w:t>
      </w:r>
      <w:r>
        <w:rPr>
          <w:rFonts w:ascii="Times New Roman" w:hAnsi="Times New Roman" w:cs="Times New Roman"/>
          <w:sz w:val="28"/>
          <w:szCs w:val="28"/>
        </w:rPr>
        <w:t xml:space="preserve">имущественными отношениями, образует личную заинтересованность </w:t>
      </w:r>
      <w:proofErr w:type="spellStart"/>
      <w:r w:rsidR="00457EED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="00457EED">
        <w:rPr>
          <w:rFonts w:ascii="Times New Roman" w:hAnsi="Times New Roman" w:cs="Times New Roman"/>
          <w:sz w:val="28"/>
          <w:szCs w:val="28"/>
        </w:rPr>
        <w:t xml:space="preserve"> министра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1DAC" w:rsidRDefault="00520BC1" w:rsidP="001B1DAC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</w:t>
      </w:r>
      <w:r w:rsidR="001B1DAC">
        <w:rPr>
          <w:rFonts w:ascii="Times New Roman" w:hAnsi="Times New Roman" w:cs="Times New Roman"/>
          <w:sz w:val="28"/>
          <w:szCs w:val="28"/>
        </w:rPr>
        <w:t xml:space="preserve"> полномочий </w:t>
      </w:r>
      <w:proofErr w:type="spellStart"/>
      <w:r w:rsidR="00457EED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="00457EED">
        <w:rPr>
          <w:rFonts w:ascii="Times New Roman" w:hAnsi="Times New Roman" w:cs="Times New Roman"/>
          <w:sz w:val="28"/>
          <w:szCs w:val="28"/>
        </w:rPr>
        <w:t xml:space="preserve"> министра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1B1DAC">
        <w:rPr>
          <w:rFonts w:ascii="Times New Roman" w:hAnsi="Times New Roman" w:cs="Times New Roman"/>
          <w:sz w:val="28"/>
          <w:szCs w:val="28"/>
        </w:rPr>
        <w:t>рассмотрени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1B1DAC">
        <w:rPr>
          <w:rFonts w:ascii="Times New Roman" w:hAnsi="Times New Roman" w:cs="Times New Roman"/>
          <w:sz w:val="28"/>
          <w:szCs w:val="28"/>
        </w:rPr>
        <w:t xml:space="preserve"> им вопросов </w:t>
      </w:r>
      <w:r w:rsidR="00457EED">
        <w:rPr>
          <w:rFonts w:ascii="Times New Roman" w:hAnsi="Times New Roman" w:cs="Times New Roman"/>
          <w:sz w:val="28"/>
          <w:szCs w:val="28"/>
        </w:rPr>
        <w:t xml:space="preserve">предоставления субсидий производственному кооперативу </w:t>
      </w:r>
      <w:r>
        <w:rPr>
          <w:rFonts w:ascii="Times New Roman" w:hAnsi="Times New Roman" w:cs="Times New Roman"/>
          <w:sz w:val="28"/>
          <w:szCs w:val="28"/>
        </w:rPr>
        <w:t xml:space="preserve">осуществлялась при наличии </w:t>
      </w:r>
      <w:r w:rsidR="001B1DAC">
        <w:rPr>
          <w:rFonts w:ascii="Times New Roman" w:hAnsi="Times New Roman" w:cs="Times New Roman"/>
          <w:sz w:val="28"/>
          <w:szCs w:val="28"/>
        </w:rPr>
        <w:t>личн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1B1DAC">
        <w:rPr>
          <w:rFonts w:ascii="Times New Roman" w:hAnsi="Times New Roman" w:cs="Times New Roman"/>
          <w:sz w:val="28"/>
          <w:szCs w:val="28"/>
        </w:rPr>
        <w:t xml:space="preserve"> заинтересованност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B1DAC">
        <w:rPr>
          <w:rFonts w:ascii="Times New Roman" w:hAnsi="Times New Roman" w:cs="Times New Roman"/>
          <w:sz w:val="28"/>
          <w:szCs w:val="28"/>
        </w:rPr>
        <w:t xml:space="preserve">, что в соответствии со статьей 10 </w:t>
      </w:r>
      <w:r w:rsidR="001B1DAC">
        <w:rPr>
          <w:rFonts w:ascii="Times New Roman" w:hAnsi="Times New Roman" w:cs="Times New Roman"/>
          <w:sz w:val="28"/>
          <w:szCs w:val="28"/>
        </w:rPr>
        <w:lastRenderedPageBreak/>
        <w:t>Федерального закона № 273-ФЗ свидетельствует о возникновени</w:t>
      </w:r>
      <w:r w:rsidR="00457EED">
        <w:rPr>
          <w:rFonts w:ascii="Times New Roman" w:hAnsi="Times New Roman" w:cs="Times New Roman"/>
          <w:sz w:val="28"/>
          <w:szCs w:val="28"/>
        </w:rPr>
        <w:t>и</w:t>
      </w:r>
      <w:r w:rsidR="001B1DAC">
        <w:rPr>
          <w:rFonts w:ascii="Times New Roman" w:hAnsi="Times New Roman" w:cs="Times New Roman"/>
          <w:sz w:val="28"/>
          <w:szCs w:val="28"/>
        </w:rPr>
        <w:t xml:space="preserve"> конфликта интересов.</w:t>
      </w:r>
    </w:p>
    <w:p w:rsidR="00C77995" w:rsidRDefault="00520BC1" w:rsidP="00C77995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EE2C68">
        <w:rPr>
          <w:rFonts w:ascii="Times New Roman" w:hAnsi="Times New Roman"/>
          <w:sz w:val="28"/>
          <w:szCs w:val="28"/>
        </w:rPr>
        <w:t xml:space="preserve">ведомление о личной заинтересованности </w:t>
      </w:r>
      <w:proofErr w:type="spellStart"/>
      <w:r w:rsidR="00EE2C68">
        <w:rPr>
          <w:rFonts w:ascii="Times New Roman" w:hAnsi="Times New Roman"/>
          <w:sz w:val="28"/>
          <w:szCs w:val="28"/>
        </w:rPr>
        <w:t>врио</w:t>
      </w:r>
      <w:proofErr w:type="spellEnd"/>
      <w:r w:rsidR="00EE2C68">
        <w:rPr>
          <w:rFonts w:ascii="Times New Roman" w:hAnsi="Times New Roman"/>
          <w:sz w:val="28"/>
          <w:szCs w:val="28"/>
        </w:rPr>
        <w:t xml:space="preserve"> министра направлено не было</w:t>
      </w:r>
      <w:r>
        <w:rPr>
          <w:rFonts w:ascii="Times New Roman" w:hAnsi="Times New Roman"/>
          <w:sz w:val="28"/>
          <w:szCs w:val="28"/>
        </w:rPr>
        <w:t>.</w:t>
      </w:r>
    </w:p>
    <w:p w:rsidR="00D93A37" w:rsidRDefault="00520BC1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457EED">
        <w:rPr>
          <w:rFonts w:ascii="Times New Roman" w:hAnsi="Times New Roman" w:cs="Times New Roman"/>
          <w:sz w:val="28"/>
          <w:szCs w:val="28"/>
        </w:rPr>
        <w:t xml:space="preserve">резидиумом Совета при высшем должностном лице субъекта Российской Федерации по противодействию коррупции (далее – президиум Совета) </w:t>
      </w:r>
      <w:r w:rsidR="00EE2C68">
        <w:rPr>
          <w:rFonts w:ascii="Times New Roman" w:hAnsi="Times New Roman"/>
          <w:sz w:val="28"/>
          <w:szCs w:val="28"/>
        </w:rPr>
        <w:t xml:space="preserve">установлено, что </w:t>
      </w:r>
      <w:proofErr w:type="spellStart"/>
      <w:r w:rsidR="00EE2C68">
        <w:rPr>
          <w:rFonts w:ascii="Times New Roman" w:hAnsi="Times New Roman"/>
          <w:sz w:val="28"/>
          <w:szCs w:val="28"/>
        </w:rPr>
        <w:t>врио</w:t>
      </w:r>
      <w:proofErr w:type="spellEnd"/>
      <w:r w:rsidR="00EE2C68">
        <w:rPr>
          <w:rFonts w:ascii="Times New Roman" w:hAnsi="Times New Roman"/>
          <w:sz w:val="28"/>
          <w:szCs w:val="28"/>
        </w:rPr>
        <w:t xml:space="preserve"> министра </w:t>
      </w:r>
      <w:r w:rsidR="00D93A37">
        <w:rPr>
          <w:rFonts w:ascii="Times New Roman" w:hAnsi="Times New Roman"/>
          <w:sz w:val="28"/>
          <w:szCs w:val="28"/>
        </w:rPr>
        <w:t xml:space="preserve">не исполнил обязанность </w:t>
      </w:r>
      <w:r w:rsidR="00D93A37" w:rsidRPr="00BE17A9">
        <w:rPr>
          <w:rFonts w:ascii="Times New Roman" w:hAnsi="Times New Roman"/>
          <w:sz w:val="28"/>
          <w:szCs w:val="28"/>
        </w:rPr>
        <w:t>по направлению уведомления о возникшем конфликте интересов</w:t>
      </w:r>
      <w:r w:rsidR="00D93A37">
        <w:rPr>
          <w:rFonts w:ascii="Times New Roman" w:hAnsi="Times New Roman"/>
          <w:sz w:val="28"/>
          <w:szCs w:val="28"/>
        </w:rPr>
        <w:t>, а также не принял иных мер по недопущению и</w:t>
      </w:r>
      <w:r w:rsidR="00D93A37">
        <w:rPr>
          <w:rFonts w:ascii="Times New Roman" w:hAnsi="Times New Roman" w:cs="Times New Roman"/>
          <w:sz w:val="28"/>
          <w:szCs w:val="28"/>
        </w:rPr>
        <w:t xml:space="preserve"> урегулированию конфликта интересов</w:t>
      </w:r>
    </w:p>
    <w:p w:rsidR="00EE2C68" w:rsidRDefault="00EE2C68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рассмотрении вопроса о применении меры ответственности за нарушение требований антикоррупционного законодательства президиумом Совета учитывалось следующее.</w:t>
      </w:r>
    </w:p>
    <w:p w:rsidR="00C33C03" w:rsidRDefault="00C33C03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представлению государственного органа субъекта Российской Федерации, руководство которым осуществлял </w:t>
      </w:r>
      <w:proofErr w:type="spellStart"/>
      <w:r>
        <w:rPr>
          <w:rFonts w:ascii="Times New Roman" w:hAnsi="Times New Roman"/>
          <w:sz w:val="28"/>
          <w:szCs w:val="28"/>
        </w:rPr>
        <w:t>врио</w:t>
      </w:r>
      <w:proofErr w:type="spellEnd"/>
      <w:r>
        <w:rPr>
          <w:rFonts w:ascii="Times New Roman" w:hAnsi="Times New Roman"/>
          <w:sz w:val="28"/>
          <w:szCs w:val="28"/>
        </w:rPr>
        <w:t xml:space="preserve"> министра, производственному кооперативу субсидии были предоставлены неоднократно и в значительном размере.</w:t>
      </w:r>
    </w:p>
    <w:p w:rsidR="0081221F" w:rsidRPr="00D76443" w:rsidRDefault="0081221F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E9795A">
        <w:rPr>
          <w:rFonts w:ascii="Times New Roman" w:hAnsi="Times New Roman"/>
          <w:sz w:val="28"/>
          <w:szCs w:val="28"/>
        </w:rPr>
        <w:t>амостоятельные меры</w:t>
      </w:r>
      <w:r>
        <w:rPr>
          <w:rFonts w:ascii="Times New Roman" w:hAnsi="Times New Roman"/>
          <w:sz w:val="28"/>
          <w:szCs w:val="28"/>
        </w:rPr>
        <w:t xml:space="preserve"> по предотвращению и урегулированию конфликта интересов</w:t>
      </w:r>
      <w:r w:rsidR="00C33C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33C03">
        <w:rPr>
          <w:rFonts w:ascii="Times New Roman" w:hAnsi="Times New Roman"/>
          <w:sz w:val="28"/>
          <w:szCs w:val="28"/>
        </w:rPr>
        <w:t>врио</w:t>
      </w:r>
      <w:proofErr w:type="spellEnd"/>
      <w:r w:rsidR="00C33C03">
        <w:rPr>
          <w:rFonts w:ascii="Times New Roman" w:hAnsi="Times New Roman"/>
          <w:sz w:val="28"/>
          <w:szCs w:val="28"/>
        </w:rPr>
        <w:t xml:space="preserve"> министра предприняты не были</w:t>
      </w:r>
      <w:r>
        <w:rPr>
          <w:rFonts w:ascii="Times New Roman" w:hAnsi="Times New Roman"/>
          <w:sz w:val="28"/>
          <w:szCs w:val="28"/>
        </w:rPr>
        <w:t>.</w:t>
      </w:r>
    </w:p>
    <w:p w:rsidR="00AC3FB9" w:rsidRDefault="00AC3FB9" w:rsidP="00C41B4D">
      <w:pPr>
        <w:spacing w:line="276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E9795A" w:rsidRDefault="00713854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8E6A3E">
        <w:rPr>
          <w:rFonts w:ascii="Times New Roman" w:hAnsi="Times New Roman"/>
          <w:b/>
          <w:sz w:val="28"/>
          <w:szCs w:val="28"/>
        </w:rPr>
        <w:t>резидиумом Совета приняты решения</w:t>
      </w:r>
      <w:r w:rsidR="00E9795A">
        <w:rPr>
          <w:rFonts w:ascii="Times New Roman" w:hAnsi="Times New Roman"/>
          <w:sz w:val="28"/>
          <w:szCs w:val="28"/>
        </w:rPr>
        <w:t xml:space="preserve">: </w:t>
      </w:r>
    </w:p>
    <w:p w:rsidR="00CD021D" w:rsidRDefault="00A637C3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установить</w:t>
      </w:r>
      <w:r w:rsidR="00F247F7">
        <w:rPr>
          <w:rFonts w:ascii="Times New Roman" w:hAnsi="Times New Roman"/>
          <w:sz w:val="28"/>
          <w:szCs w:val="28"/>
        </w:rPr>
        <w:t xml:space="preserve">, что </w:t>
      </w:r>
      <w:proofErr w:type="spellStart"/>
      <w:r w:rsidR="00F247F7">
        <w:rPr>
          <w:rFonts w:ascii="Times New Roman" w:hAnsi="Times New Roman"/>
          <w:sz w:val="28"/>
          <w:szCs w:val="28"/>
        </w:rPr>
        <w:t>врио</w:t>
      </w:r>
      <w:proofErr w:type="spellEnd"/>
      <w:r w:rsidR="00F247F7">
        <w:rPr>
          <w:rFonts w:ascii="Times New Roman" w:hAnsi="Times New Roman"/>
          <w:sz w:val="28"/>
          <w:szCs w:val="28"/>
        </w:rPr>
        <w:t xml:space="preserve"> министра </w:t>
      </w:r>
      <w:r w:rsidR="00C32134" w:rsidRPr="00BE17A9">
        <w:rPr>
          <w:rFonts w:ascii="Times New Roman" w:hAnsi="Times New Roman"/>
          <w:sz w:val="28"/>
          <w:szCs w:val="28"/>
        </w:rPr>
        <w:t>не исполнил обязанность по направлению уведомления о возникшем конфликте интересов и не принял мер по недопущению любой возможности возникновения конфликта интересов</w:t>
      </w:r>
      <w:r w:rsidR="00C32134">
        <w:rPr>
          <w:rFonts w:ascii="Times New Roman" w:hAnsi="Times New Roman"/>
          <w:sz w:val="28"/>
          <w:szCs w:val="28"/>
        </w:rPr>
        <w:t>;</w:t>
      </w:r>
    </w:p>
    <w:p w:rsidR="00520BC1" w:rsidRPr="0040495E" w:rsidRDefault="00A637C3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рекомендовать руководител</w:t>
      </w:r>
      <w:r w:rsidR="008E6A3E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субъекта Российской Федерации </w:t>
      </w:r>
      <w:r w:rsidR="00E9795A" w:rsidRPr="0081303D">
        <w:rPr>
          <w:rFonts w:ascii="Times New Roman" w:hAnsi="Times New Roman"/>
          <w:sz w:val="28"/>
          <w:szCs w:val="28"/>
        </w:rPr>
        <w:t xml:space="preserve">применить к </w:t>
      </w:r>
      <w:proofErr w:type="spellStart"/>
      <w:r>
        <w:rPr>
          <w:rFonts w:ascii="Times New Roman" w:hAnsi="Times New Roman"/>
          <w:sz w:val="28"/>
          <w:szCs w:val="28"/>
        </w:rPr>
        <w:t>врио</w:t>
      </w:r>
      <w:proofErr w:type="spellEnd"/>
      <w:r>
        <w:rPr>
          <w:rFonts w:ascii="Times New Roman" w:hAnsi="Times New Roman"/>
          <w:sz w:val="28"/>
          <w:szCs w:val="28"/>
        </w:rPr>
        <w:t xml:space="preserve"> министра</w:t>
      </w:r>
      <w:r w:rsidR="00E9795A">
        <w:rPr>
          <w:rFonts w:ascii="Times New Roman" w:hAnsi="Times New Roman"/>
          <w:sz w:val="28"/>
          <w:szCs w:val="28"/>
        </w:rPr>
        <w:t xml:space="preserve"> </w:t>
      </w:r>
      <w:r w:rsidR="00E9795A" w:rsidRPr="0081303D">
        <w:rPr>
          <w:rFonts w:ascii="Times New Roman" w:hAnsi="Times New Roman"/>
          <w:sz w:val="28"/>
          <w:szCs w:val="28"/>
        </w:rPr>
        <w:t>меру ответственности</w:t>
      </w:r>
      <w:r w:rsidR="00E9795A">
        <w:rPr>
          <w:rFonts w:ascii="Times New Roman" w:hAnsi="Times New Roman"/>
          <w:sz w:val="28"/>
          <w:szCs w:val="28"/>
        </w:rPr>
        <w:t xml:space="preserve"> в виде </w:t>
      </w:r>
      <w:r w:rsidR="00E9795A" w:rsidRPr="0040495E">
        <w:rPr>
          <w:rFonts w:ascii="Times New Roman" w:hAnsi="Times New Roman"/>
          <w:sz w:val="28"/>
          <w:szCs w:val="28"/>
        </w:rPr>
        <w:t>увольнения в связи с утратой доверия</w:t>
      </w:r>
      <w:r w:rsidR="00520BC1" w:rsidRPr="0040495E">
        <w:rPr>
          <w:rFonts w:ascii="Times New Roman" w:hAnsi="Times New Roman"/>
          <w:sz w:val="28"/>
          <w:szCs w:val="28"/>
        </w:rPr>
        <w:t>;</w:t>
      </w:r>
    </w:p>
    <w:p w:rsidR="00E9795A" w:rsidRPr="0040495E" w:rsidRDefault="00520BC1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40495E">
        <w:rPr>
          <w:rFonts w:ascii="Times New Roman" w:hAnsi="Times New Roman"/>
          <w:sz w:val="28"/>
          <w:szCs w:val="28"/>
        </w:rPr>
        <w:t>передать информацию о совершении указанных действий и подтверждающие такой факт документы в право</w:t>
      </w:r>
      <w:r w:rsidR="00AC2FBC" w:rsidRPr="0040495E">
        <w:rPr>
          <w:rFonts w:ascii="Times New Roman" w:hAnsi="Times New Roman"/>
          <w:sz w:val="28"/>
          <w:szCs w:val="28"/>
        </w:rPr>
        <w:t xml:space="preserve">охранительные </w:t>
      </w:r>
      <w:r w:rsidRPr="0040495E">
        <w:rPr>
          <w:rFonts w:ascii="Times New Roman" w:hAnsi="Times New Roman"/>
          <w:sz w:val="28"/>
          <w:szCs w:val="28"/>
        </w:rPr>
        <w:t>органы в целях с их квалификации на предмет наличия признаков состава преступления</w:t>
      </w:r>
      <w:r w:rsidR="0076388F">
        <w:rPr>
          <w:rFonts w:ascii="Times New Roman" w:hAnsi="Times New Roman"/>
          <w:sz w:val="28"/>
          <w:szCs w:val="28"/>
        </w:rPr>
        <w:t xml:space="preserve"> в части возможного злоупотребления должностными полномочиями</w:t>
      </w:r>
      <w:r w:rsidR="00E9795A" w:rsidRPr="0040495E">
        <w:rPr>
          <w:rFonts w:ascii="Times New Roman" w:hAnsi="Times New Roman"/>
          <w:sz w:val="28"/>
          <w:szCs w:val="28"/>
        </w:rPr>
        <w:t>.</w:t>
      </w:r>
    </w:p>
    <w:p w:rsidR="00E9795A" w:rsidRPr="0040495E" w:rsidRDefault="00E9795A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40495E">
        <w:rPr>
          <w:rFonts w:ascii="Times New Roman" w:hAnsi="Times New Roman"/>
          <w:b/>
          <w:sz w:val="28"/>
          <w:szCs w:val="28"/>
        </w:rPr>
        <w:t>Решение представителя нанимателя</w:t>
      </w:r>
      <w:r w:rsidRPr="0040495E">
        <w:rPr>
          <w:rFonts w:ascii="Times New Roman" w:hAnsi="Times New Roman"/>
          <w:sz w:val="28"/>
          <w:szCs w:val="28"/>
        </w:rPr>
        <w:t xml:space="preserve">: </w:t>
      </w:r>
    </w:p>
    <w:p w:rsidR="00E9795A" w:rsidRDefault="008E6A3E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proofErr w:type="spellStart"/>
      <w:r w:rsidRPr="0040495E">
        <w:rPr>
          <w:rFonts w:ascii="Times New Roman" w:hAnsi="Times New Roman"/>
          <w:sz w:val="28"/>
          <w:szCs w:val="28"/>
        </w:rPr>
        <w:t>в</w:t>
      </w:r>
      <w:r w:rsidR="00E9795A" w:rsidRPr="0040495E">
        <w:rPr>
          <w:rFonts w:ascii="Times New Roman" w:hAnsi="Times New Roman"/>
          <w:sz w:val="28"/>
          <w:szCs w:val="28"/>
        </w:rPr>
        <w:t>рио</w:t>
      </w:r>
      <w:proofErr w:type="spellEnd"/>
      <w:r w:rsidR="00E9795A" w:rsidRPr="0040495E">
        <w:rPr>
          <w:rFonts w:ascii="Times New Roman" w:hAnsi="Times New Roman"/>
          <w:sz w:val="28"/>
          <w:szCs w:val="28"/>
        </w:rPr>
        <w:t xml:space="preserve"> министра </w:t>
      </w:r>
      <w:r w:rsidR="00A5037D" w:rsidRPr="0040495E">
        <w:rPr>
          <w:rFonts w:ascii="Times New Roman" w:hAnsi="Times New Roman"/>
          <w:sz w:val="28"/>
          <w:szCs w:val="28"/>
        </w:rPr>
        <w:t xml:space="preserve">освобожден от должности </w:t>
      </w:r>
      <w:r w:rsidR="00E9795A" w:rsidRPr="0040495E">
        <w:rPr>
          <w:rFonts w:ascii="Times New Roman" w:hAnsi="Times New Roman"/>
          <w:sz w:val="28"/>
          <w:szCs w:val="28"/>
        </w:rPr>
        <w:t>в связи</w:t>
      </w:r>
      <w:r w:rsidR="00E9795A">
        <w:rPr>
          <w:rFonts w:ascii="Times New Roman" w:hAnsi="Times New Roman"/>
          <w:sz w:val="28"/>
          <w:szCs w:val="28"/>
        </w:rPr>
        <w:t xml:space="preserve"> с утратой доверия за совершение коррупционного правонарушения.</w:t>
      </w:r>
      <w:r w:rsidR="00E9795A" w:rsidRPr="0081303D">
        <w:rPr>
          <w:rFonts w:ascii="Times New Roman" w:hAnsi="Times New Roman"/>
          <w:sz w:val="28"/>
          <w:szCs w:val="28"/>
        </w:rPr>
        <w:t xml:space="preserve"> </w:t>
      </w:r>
    </w:p>
    <w:p w:rsidR="00E9795A" w:rsidRDefault="00E9795A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оформлено распоряжением руководителя субъекта Российской Федерации.</w:t>
      </w:r>
    </w:p>
    <w:p w:rsidR="0028436D" w:rsidRPr="0028436D" w:rsidRDefault="0028436D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28436D">
        <w:rPr>
          <w:rFonts w:ascii="Times New Roman" w:hAnsi="Times New Roman"/>
          <w:sz w:val="28"/>
          <w:szCs w:val="28"/>
        </w:rPr>
        <w:t xml:space="preserve">Информацию о совершении указанных действий </w:t>
      </w:r>
      <w:proofErr w:type="spellStart"/>
      <w:r w:rsidRPr="0028436D">
        <w:rPr>
          <w:rFonts w:ascii="Times New Roman" w:hAnsi="Times New Roman"/>
          <w:sz w:val="28"/>
          <w:szCs w:val="28"/>
        </w:rPr>
        <w:t>врио</w:t>
      </w:r>
      <w:proofErr w:type="spellEnd"/>
      <w:r w:rsidRPr="0028436D">
        <w:rPr>
          <w:rFonts w:ascii="Times New Roman" w:hAnsi="Times New Roman"/>
          <w:sz w:val="28"/>
          <w:szCs w:val="28"/>
        </w:rPr>
        <w:t xml:space="preserve"> министра и подтверждающие такой факт документы переданы в правоприменительные органы.</w:t>
      </w:r>
    </w:p>
    <w:p w:rsidR="001649E3" w:rsidRPr="007A3E5C" w:rsidRDefault="001649E3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</w:p>
    <w:sectPr w:rsidR="001649E3" w:rsidRPr="007A3E5C" w:rsidSect="00D46E09">
      <w:headerReference w:type="default" r:id="rId8"/>
      <w:pgSz w:w="11906" w:h="16838"/>
      <w:pgMar w:top="1134" w:right="851" w:bottom="567" w:left="153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F11" w:rsidRDefault="002C6F11" w:rsidP="00BC36D1">
      <w:r>
        <w:separator/>
      </w:r>
    </w:p>
  </w:endnote>
  <w:endnote w:type="continuationSeparator" w:id="0">
    <w:p w:rsidR="002C6F11" w:rsidRDefault="002C6F11" w:rsidP="00BC3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F11" w:rsidRDefault="002C6F11" w:rsidP="00BC36D1">
      <w:r>
        <w:separator/>
      </w:r>
    </w:p>
  </w:footnote>
  <w:footnote w:type="continuationSeparator" w:id="0">
    <w:p w:rsidR="002C6F11" w:rsidRDefault="002C6F11" w:rsidP="00BC36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24095"/>
      <w:docPartObj>
        <w:docPartGallery w:val="Page Numbers (Top of Page)"/>
        <w:docPartUnique/>
      </w:docPartObj>
    </w:sdtPr>
    <w:sdtEndPr/>
    <w:sdtContent>
      <w:p w:rsidR="00066902" w:rsidRDefault="001F5FCB">
        <w:pPr>
          <w:pStyle w:val="a6"/>
          <w:jc w:val="center"/>
        </w:pPr>
        <w:r w:rsidRPr="00BC36D1">
          <w:rPr>
            <w:rFonts w:ascii="Times New Roman" w:hAnsi="Times New Roman" w:cs="Times New Roman"/>
            <w:sz w:val="24"/>
          </w:rPr>
          <w:fldChar w:fldCharType="begin"/>
        </w:r>
        <w:r w:rsidR="00066902" w:rsidRPr="00BC36D1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BC36D1">
          <w:rPr>
            <w:rFonts w:ascii="Times New Roman" w:hAnsi="Times New Roman" w:cs="Times New Roman"/>
            <w:sz w:val="24"/>
          </w:rPr>
          <w:fldChar w:fldCharType="separate"/>
        </w:r>
        <w:r w:rsidR="002D60ED">
          <w:rPr>
            <w:rFonts w:ascii="Times New Roman" w:hAnsi="Times New Roman" w:cs="Times New Roman"/>
            <w:noProof/>
            <w:sz w:val="24"/>
          </w:rPr>
          <w:t>7</w:t>
        </w:r>
        <w:r w:rsidRPr="00BC36D1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066902" w:rsidRDefault="0006690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39113E"/>
    <w:multiLevelType w:val="multilevel"/>
    <w:tmpl w:val="6936D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2401B4"/>
    <w:multiLevelType w:val="hybridMultilevel"/>
    <w:tmpl w:val="9C700288"/>
    <w:lvl w:ilvl="0" w:tplc="07104BA0">
      <w:start w:val="1"/>
      <w:numFmt w:val="decimal"/>
      <w:lvlText w:val="%1."/>
      <w:lvlJc w:val="left"/>
      <w:pPr>
        <w:ind w:left="927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0847339"/>
    <w:multiLevelType w:val="hybridMultilevel"/>
    <w:tmpl w:val="4240FDFC"/>
    <w:lvl w:ilvl="0" w:tplc="6DFA7370">
      <w:start w:val="1"/>
      <w:numFmt w:val="decimal"/>
      <w:lvlText w:val="%1."/>
      <w:lvlJc w:val="left"/>
      <w:pPr>
        <w:ind w:left="927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F3926CD"/>
    <w:multiLevelType w:val="multilevel"/>
    <w:tmpl w:val="7F86C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FA1429"/>
    <w:multiLevelType w:val="hybridMultilevel"/>
    <w:tmpl w:val="EDF6847C"/>
    <w:lvl w:ilvl="0" w:tplc="818A177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D8B14D2"/>
    <w:multiLevelType w:val="multilevel"/>
    <w:tmpl w:val="06E4D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1EE"/>
    <w:rsid w:val="00006F2E"/>
    <w:rsid w:val="00023F11"/>
    <w:rsid w:val="00025A52"/>
    <w:rsid w:val="00042098"/>
    <w:rsid w:val="00042609"/>
    <w:rsid w:val="00047A50"/>
    <w:rsid w:val="00050472"/>
    <w:rsid w:val="000551F9"/>
    <w:rsid w:val="00066902"/>
    <w:rsid w:val="00067326"/>
    <w:rsid w:val="00072EDA"/>
    <w:rsid w:val="00076D27"/>
    <w:rsid w:val="00076F9A"/>
    <w:rsid w:val="00083BCA"/>
    <w:rsid w:val="0009269D"/>
    <w:rsid w:val="000972B3"/>
    <w:rsid w:val="000B6319"/>
    <w:rsid w:val="000C0A69"/>
    <w:rsid w:val="000C2762"/>
    <w:rsid w:val="000C4DA1"/>
    <w:rsid w:val="000D2DC5"/>
    <w:rsid w:val="000D2E9C"/>
    <w:rsid w:val="000D2EA2"/>
    <w:rsid w:val="000F5781"/>
    <w:rsid w:val="000F6E2D"/>
    <w:rsid w:val="000F7CCE"/>
    <w:rsid w:val="00102D46"/>
    <w:rsid w:val="00105A4C"/>
    <w:rsid w:val="00106979"/>
    <w:rsid w:val="00127D62"/>
    <w:rsid w:val="00135852"/>
    <w:rsid w:val="00137A6A"/>
    <w:rsid w:val="0014210A"/>
    <w:rsid w:val="00143B35"/>
    <w:rsid w:val="00144530"/>
    <w:rsid w:val="00144B21"/>
    <w:rsid w:val="001463CF"/>
    <w:rsid w:val="001467BB"/>
    <w:rsid w:val="00154599"/>
    <w:rsid w:val="00154B5C"/>
    <w:rsid w:val="001600C5"/>
    <w:rsid w:val="001649E3"/>
    <w:rsid w:val="00164FC6"/>
    <w:rsid w:val="00170445"/>
    <w:rsid w:val="0017433D"/>
    <w:rsid w:val="00174B73"/>
    <w:rsid w:val="00175869"/>
    <w:rsid w:val="00176375"/>
    <w:rsid w:val="001852E9"/>
    <w:rsid w:val="001925DE"/>
    <w:rsid w:val="00196C38"/>
    <w:rsid w:val="0019719E"/>
    <w:rsid w:val="001B191E"/>
    <w:rsid w:val="001B1DAC"/>
    <w:rsid w:val="001B4A59"/>
    <w:rsid w:val="001B6AD0"/>
    <w:rsid w:val="001D52FF"/>
    <w:rsid w:val="001D6EF1"/>
    <w:rsid w:val="001D795A"/>
    <w:rsid w:val="001E3AAA"/>
    <w:rsid w:val="001E4192"/>
    <w:rsid w:val="001E6076"/>
    <w:rsid w:val="001F03FC"/>
    <w:rsid w:val="001F31A4"/>
    <w:rsid w:val="001F345E"/>
    <w:rsid w:val="001F5FCB"/>
    <w:rsid w:val="00204990"/>
    <w:rsid w:val="00211E51"/>
    <w:rsid w:val="00214A1F"/>
    <w:rsid w:val="002213BC"/>
    <w:rsid w:val="00223ADA"/>
    <w:rsid w:val="0023307A"/>
    <w:rsid w:val="00234D87"/>
    <w:rsid w:val="002417A3"/>
    <w:rsid w:val="0026692B"/>
    <w:rsid w:val="00271E05"/>
    <w:rsid w:val="00272A86"/>
    <w:rsid w:val="00281E75"/>
    <w:rsid w:val="0028436D"/>
    <w:rsid w:val="00292E39"/>
    <w:rsid w:val="002971DD"/>
    <w:rsid w:val="002A3315"/>
    <w:rsid w:val="002A40B7"/>
    <w:rsid w:val="002B3361"/>
    <w:rsid w:val="002C377B"/>
    <w:rsid w:val="002C6F11"/>
    <w:rsid w:val="002C7C68"/>
    <w:rsid w:val="002D243D"/>
    <w:rsid w:val="002D60ED"/>
    <w:rsid w:val="002D7159"/>
    <w:rsid w:val="002E4087"/>
    <w:rsid w:val="002F7C4A"/>
    <w:rsid w:val="003046AB"/>
    <w:rsid w:val="003159B0"/>
    <w:rsid w:val="00325872"/>
    <w:rsid w:val="003301DF"/>
    <w:rsid w:val="003305F7"/>
    <w:rsid w:val="00332294"/>
    <w:rsid w:val="00332BD3"/>
    <w:rsid w:val="00334317"/>
    <w:rsid w:val="0033700C"/>
    <w:rsid w:val="003418E7"/>
    <w:rsid w:val="0034624D"/>
    <w:rsid w:val="0035324A"/>
    <w:rsid w:val="003572A1"/>
    <w:rsid w:val="00357E49"/>
    <w:rsid w:val="00362915"/>
    <w:rsid w:val="00365DD1"/>
    <w:rsid w:val="00366077"/>
    <w:rsid w:val="00373054"/>
    <w:rsid w:val="003800C3"/>
    <w:rsid w:val="0038054B"/>
    <w:rsid w:val="00381BAB"/>
    <w:rsid w:val="0038586C"/>
    <w:rsid w:val="0038620D"/>
    <w:rsid w:val="00393940"/>
    <w:rsid w:val="003A69E3"/>
    <w:rsid w:val="003A73CF"/>
    <w:rsid w:val="003B1B14"/>
    <w:rsid w:val="003B3E89"/>
    <w:rsid w:val="003C391A"/>
    <w:rsid w:val="003C6137"/>
    <w:rsid w:val="003C78E1"/>
    <w:rsid w:val="003D7AE0"/>
    <w:rsid w:val="003E0D24"/>
    <w:rsid w:val="003E3534"/>
    <w:rsid w:val="003E7D71"/>
    <w:rsid w:val="004035FA"/>
    <w:rsid w:val="0040495E"/>
    <w:rsid w:val="00414A06"/>
    <w:rsid w:val="0041745C"/>
    <w:rsid w:val="004206D5"/>
    <w:rsid w:val="00427B03"/>
    <w:rsid w:val="00436854"/>
    <w:rsid w:val="00436F0D"/>
    <w:rsid w:val="0044402E"/>
    <w:rsid w:val="00445CF2"/>
    <w:rsid w:val="00451613"/>
    <w:rsid w:val="0045279C"/>
    <w:rsid w:val="00457EED"/>
    <w:rsid w:val="00463B9C"/>
    <w:rsid w:val="00465D20"/>
    <w:rsid w:val="0047113D"/>
    <w:rsid w:val="00480B68"/>
    <w:rsid w:val="004846DA"/>
    <w:rsid w:val="00485F56"/>
    <w:rsid w:val="00491834"/>
    <w:rsid w:val="00492D55"/>
    <w:rsid w:val="004939DF"/>
    <w:rsid w:val="0049586A"/>
    <w:rsid w:val="004A0BC8"/>
    <w:rsid w:val="004A389A"/>
    <w:rsid w:val="004A4FE2"/>
    <w:rsid w:val="004B219B"/>
    <w:rsid w:val="004B30D8"/>
    <w:rsid w:val="004B7E50"/>
    <w:rsid w:val="004C12CD"/>
    <w:rsid w:val="004C53FD"/>
    <w:rsid w:val="004C53FE"/>
    <w:rsid w:val="004C5D4C"/>
    <w:rsid w:val="004C6F5B"/>
    <w:rsid w:val="004D3B60"/>
    <w:rsid w:val="004D41EC"/>
    <w:rsid w:val="004D7A1F"/>
    <w:rsid w:val="004E21FE"/>
    <w:rsid w:val="004E3DEC"/>
    <w:rsid w:val="004E3EA5"/>
    <w:rsid w:val="004E4C95"/>
    <w:rsid w:val="004E5241"/>
    <w:rsid w:val="004F00E0"/>
    <w:rsid w:val="004F3169"/>
    <w:rsid w:val="00500968"/>
    <w:rsid w:val="00511D75"/>
    <w:rsid w:val="00511FF4"/>
    <w:rsid w:val="00520BC1"/>
    <w:rsid w:val="00523ECD"/>
    <w:rsid w:val="00532B08"/>
    <w:rsid w:val="005417F7"/>
    <w:rsid w:val="005419A9"/>
    <w:rsid w:val="00551598"/>
    <w:rsid w:val="00554EC6"/>
    <w:rsid w:val="005601F4"/>
    <w:rsid w:val="00576272"/>
    <w:rsid w:val="00577673"/>
    <w:rsid w:val="00580643"/>
    <w:rsid w:val="00585655"/>
    <w:rsid w:val="00596203"/>
    <w:rsid w:val="005B6507"/>
    <w:rsid w:val="005B67F5"/>
    <w:rsid w:val="005C0982"/>
    <w:rsid w:val="005C0E17"/>
    <w:rsid w:val="005C4799"/>
    <w:rsid w:val="005D2D72"/>
    <w:rsid w:val="005D777C"/>
    <w:rsid w:val="005E60CD"/>
    <w:rsid w:val="005F3FCD"/>
    <w:rsid w:val="006052A2"/>
    <w:rsid w:val="00607C80"/>
    <w:rsid w:val="006259A4"/>
    <w:rsid w:val="00637060"/>
    <w:rsid w:val="0064154F"/>
    <w:rsid w:val="0064327F"/>
    <w:rsid w:val="006513DC"/>
    <w:rsid w:val="006639E2"/>
    <w:rsid w:val="006830DF"/>
    <w:rsid w:val="006933D1"/>
    <w:rsid w:val="0069450B"/>
    <w:rsid w:val="006A4699"/>
    <w:rsid w:val="006B14F1"/>
    <w:rsid w:val="006B3DB7"/>
    <w:rsid w:val="006C3660"/>
    <w:rsid w:val="006C6177"/>
    <w:rsid w:val="006D2F04"/>
    <w:rsid w:val="006D7BEE"/>
    <w:rsid w:val="006E5E33"/>
    <w:rsid w:val="006F3039"/>
    <w:rsid w:val="006F45BC"/>
    <w:rsid w:val="00702230"/>
    <w:rsid w:val="0070510F"/>
    <w:rsid w:val="00710C14"/>
    <w:rsid w:val="00713854"/>
    <w:rsid w:val="00724245"/>
    <w:rsid w:val="0072542D"/>
    <w:rsid w:val="00737180"/>
    <w:rsid w:val="007412A1"/>
    <w:rsid w:val="0076388F"/>
    <w:rsid w:val="00777B71"/>
    <w:rsid w:val="00786BE5"/>
    <w:rsid w:val="007A3E5C"/>
    <w:rsid w:val="007B44CE"/>
    <w:rsid w:val="007C12D9"/>
    <w:rsid w:val="007C2FC1"/>
    <w:rsid w:val="007C67E1"/>
    <w:rsid w:val="007C7F4B"/>
    <w:rsid w:val="007D0549"/>
    <w:rsid w:val="007E0F71"/>
    <w:rsid w:val="007E21EE"/>
    <w:rsid w:val="007E223C"/>
    <w:rsid w:val="007F1968"/>
    <w:rsid w:val="00801E2D"/>
    <w:rsid w:val="0081221F"/>
    <w:rsid w:val="00822899"/>
    <w:rsid w:val="008235E1"/>
    <w:rsid w:val="008265C6"/>
    <w:rsid w:val="00832CD7"/>
    <w:rsid w:val="008405F7"/>
    <w:rsid w:val="00842855"/>
    <w:rsid w:val="008444F2"/>
    <w:rsid w:val="00850AC2"/>
    <w:rsid w:val="00853B73"/>
    <w:rsid w:val="00864C12"/>
    <w:rsid w:val="008673C9"/>
    <w:rsid w:val="00874FDE"/>
    <w:rsid w:val="00875A00"/>
    <w:rsid w:val="008817B5"/>
    <w:rsid w:val="00893580"/>
    <w:rsid w:val="008A2C61"/>
    <w:rsid w:val="008A4007"/>
    <w:rsid w:val="008A4667"/>
    <w:rsid w:val="008B6EE3"/>
    <w:rsid w:val="008C165C"/>
    <w:rsid w:val="008D5423"/>
    <w:rsid w:val="008D61E9"/>
    <w:rsid w:val="008E36F0"/>
    <w:rsid w:val="008E6915"/>
    <w:rsid w:val="008E6A3E"/>
    <w:rsid w:val="008E6BA0"/>
    <w:rsid w:val="008F1BCC"/>
    <w:rsid w:val="008F1F76"/>
    <w:rsid w:val="008F2B98"/>
    <w:rsid w:val="008F31E9"/>
    <w:rsid w:val="008F78F0"/>
    <w:rsid w:val="009007A2"/>
    <w:rsid w:val="00905E12"/>
    <w:rsid w:val="00906811"/>
    <w:rsid w:val="009136C8"/>
    <w:rsid w:val="009142AE"/>
    <w:rsid w:val="00920B1B"/>
    <w:rsid w:val="00922DF4"/>
    <w:rsid w:val="00923F86"/>
    <w:rsid w:val="00931A15"/>
    <w:rsid w:val="0095103D"/>
    <w:rsid w:val="0095304E"/>
    <w:rsid w:val="0095442B"/>
    <w:rsid w:val="009551C4"/>
    <w:rsid w:val="00960CC8"/>
    <w:rsid w:val="0096123D"/>
    <w:rsid w:val="0096342D"/>
    <w:rsid w:val="00970145"/>
    <w:rsid w:val="00980729"/>
    <w:rsid w:val="00982C58"/>
    <w:rsid w:val="00984B5D"/>
    <w:rsid w:val="00990087"/>
    <w:rsid w:val="00990A67"/>
    <w:rsid w:val="00991552"/>
    <w:rsid w:val="009916B1"/>
    <w:rsid w:val="009A6250"/>
    <w:rsid w:val="009A7B39"/>
    <w:rsid w:val="009B296D"/>
    <w:rsid w:val="009B3814"/>
    <w:rsid w:val="009C197B"/>
    <w:rsid w:val="009C375D"/>
    <w:rsid w:val="009C7213"/>
    <w:rsid w:val="009C7D33"/>
    <w:rsid w:val="009D1918"/>
    <w:rsid w:val="009D192E"/>
    <w:rsid w:val="009F221F"/>
    <w:rsid w:val="009F3323"/>
    <w:rsid w:val="009F3CD5"/>
    <w:rsid w:val="009F7337"/>
    <w:rsid w:val="00A008C8"/>
    <w:rsid w:val="00A00D53"/>
    <w:rsid w:val="00A054DC"/>
    <w:rsid w:val="00A06C53"/>
    <w:rsid w:val="00A13EAC"/>
    <w:rsid w:val="00A24A31"/>
    <w:rsid w:val="00A36235"/>
    <w:rsid w:val="00A40C43"/>
    <w:rsid w:val="00A41C38"/>
    <w:rsid w:val="00A43127"/>
    <w:rsid w:val="00A44A2A"/>
    <w:rsid w:val="00A46111"/>
    <w:rsid w:val="00A46289"/>
    <w:rsid w:val="00A46313"/>
    <w:rsid w:val="00A5037D"/>
    <w:rsid w:val="00A5137D"/>
    <w:rsid w:val="00A56A7F"/>
    <w:rsid w:val="00A627D2"/>
    <w:rsid w:val="00A637C3"/>
    <w:rsid w:val="00A656EB"/>
    <w:rsid w:val="00A659F8"/>
    <w:rsid w:val="00A7192E"/>
    <w:rsid w:val="00A72A7E"/>
    <w:rsid w:val="00A72C17"/>
    <w:rsid w:val="00A80BCD"/>
    <w:rsid w:val="00A819AC"/>
    <w:rsid w:val="00A83DA3"/>
    <w:rsid w:val="00A83E4B"/>
    <w:rsid w:val="00A9442C"/>
    <w:rsid w:val="00A945A4"/>
    <w:rsid w:val="00A960EE"/>
    <w:rsid w:val="00AA4C50"/>
    <w:rsid w:val="00AA7DC9"/>
    <w:rsid w:val="00AB2691"/>
    <w:rsid w:val="00AB4FC1"/>
    <w:rsid w:val="00AC2FBC"/>
    <w:rsid w:val="00AC3FB9"/>
    <w:rsid w:val="00AC590A"/>
    <w:rsid w:val="00AD0D91"/>
    <w:rsid w:val="00AD196F"/>
    <w:rsid w:val="00AE28B4"/>
    <w:rsid w:val="00AE2C9A"/>
    <w:rsid w:val="00AE3E34"/>
    <w:rsid w:val="00AF18CD"/>
    <w:rsid w:val="00AF2C40"/>
    <w:rsid w:val="00AF44A9"/>
    <w:rsid w:val="00AF526A"/>
    <w:rsid w:val="00AF55CF"/>
    <w:rsid w:val="00B02083"/>
    <w:rsid w:val="00B15F48"/>
    <w:rsid w:val="00B17CB6"/>
    <w:rsid w:val="00B35272"/>
    <w:rsid w:val="00B3631D"/>
    <w:rsid w:val="00B36458"/>
    <w:rsid w:val="00B43821"/>
    <w:rsid w:val="00B472DA"/>
    <w:rsid w:val="00B522C5"/>
    <w:rsid w:val="00B60B59"/>
    <w:rsid w:val="00B63B1F"/>
    <w:rsid w:val="00B67F3E"/>
    <w:rsid w:val="00B73C15"/>
    <w:rsid w:val="00B80580"/>
    <w:rsid w:val="00B8092A"/>
    <w:rsid w:val="00B8092C"/>
    <w:rsid w:val="00B81BFB"/>
    <w:rsid w:val="00B825EA"/>
    <w:rsid w:val="00B863AA"/>
    <w:rsid w:val="00B92570"/>
    <w:rsid w:val="00B94FE8"/>
    <w:rsid w:val="00B97A3E"/>
    <w:rsid w:val="00BA073E"/>
    <w:rsid w:val="00BB23C7"/>
    <w:rsid w:val="00BB5B3C"/>
    <w:rsid w:val="00BB634D"/>
    <w:rsid w:val="00BC36D1"/>
    <w:rsid w:val="00BC372F"/>
    <w:rsid w:val="00BC6D4B"/>
    <w:rsid w:val="00BC7A8F"/>
    <w:rsid w:val="00BC7E55"/>
    <w:rsid w:val="00BD2755"/>
    <w:rsid w:val="00BD4D5B"/>
    <w:rsid w:val="00BD56D6"/>
    <w:rsid w:val="00BD5DFE"/>
    <w:rsid w:val="00BE17A9"/>
    <w:rsid w:val="00BE1F6F"/>
    <w:rsid w:val="00BE7550"/>
    <w:rsid w:val="00BF331F"/>
    <w:rsid w:val="00BF4AE4"/>
    <w:rsid w:val="00BF513F"/>
    <w:rsid w:val="00BF52A9"/>
    <w:rsid w:val="00C05443"/>
    <w:rsid w:val="00C05642"/>
    <w:rsid w:val="00C1631C"/>
    <w:rsid w:val="00C26BCE"/>
    <w:rsid w:val="00C32134"/>
    <w:rsid w:val="00C33C03"/>
    <w:rsid w:val="00C3691D"/>
    <w:rsid w:val="00C41B4D"/>
    <w:rsid w:val="00C466DF"/>
    <w:rsid w:val="00C5619F"/>
    <w:rsid w:val="00C6087C"/>
    <w:rsid w:val="00C60B86"/>
    <w:rsid w:val="00C615A0"/>
    <w:rsid w:val="00C70942"/>
    <w:rsid w:val="00C72447"/>
    <w:rsid w:val="00C7641B"/>
    <w:rsid w:val="00C77995"/>
    <w:rsid w:val="00C81891"/>
    <w:rsid w:val="00C850EF"/>
    <w:rsid w:val="00C870BD"/>
    <w:rsid w:val="00C95FB8"/>
    <w:rsid w:val="00CA0512"/>
    <w:rsid w:val="00CA3140"/>
    <w:rsid w:val="00CA54FA"/>
    <w:rsid w:val="00CB11F8"/>
    <w:rsid w:val="00CB1265"/>
    <w:rsid w:val="00CB1D60"/>
    <w:rsid w:val="00CB2522"/>
    <w:rsid w:val="00CB37EA"/>
    <w:rsid w:val="00CC18B4"/>
    <w:rsid w:val="00CC3EE6"/>
    <w:rsid w:val="00CD021D"/>
    <w:rsid w:val="00CD0F5D"/>
    <w:rsid w:val="00CD41E0"/>
    <w:rsid w:val="00CD5B22"/>
    <w:rsid w:val="00CE4B30"/>
    <w:rsid w:val="00CE5545"/>
    <w:rsid w:val="00CF0A97"/>
    <w:rsid w:val="00CF36E0"/>
    <w:rsid w:val="00CF3EE3"/>
    <w:rsid w:val="00CF4940"/>
    <w:rsid w:val="00D00E6C"/>
    <w:rsid w:val="00D016FD"/>
    <w:rsid w:val="00D03B57"/>
    <w:rsid w:val="00D0683A"/>
    <w:rsid w:val="00D10960"/>
    <w:rsid w:val="00D31D3F"/>
    <w:rsid w:val="00D34D3A"/>
    <w:rsid w:val="00D4352A"/>
    <w:rsid w:val="00D46E09"/>
    <w:rsid w:val="00D52741"/>
    <w:rsid w:val="00D52F15"/>
    <w:rsid w:val="00D61A22"/>
    <w:rsid w:val="00D720BC"/>
    <w:rsid w:val="00D72E9C"/>
    <w:rsid w:val="00D73601"/>
    <w:rsid w:val="00D75C63"/>
    <w:rsid w:val="00D76443"/>
    <w:rsid w:val="00D85314"/>
    <w:rsid w:val="00D86493"/>
    <w:rsid w:val="00D871F6"/>
    <w:rsid w:val="00D901CC"/>
    <w:rsid w:val="00D93A37"/>
    <w:rsid w:val="00DA2533"/>
    <w:rsid w:val="00DA2A47"/>
    <w:rsid w:val="00DA70A4"/>
    <w:rsid w:val="00DB40A7"/>
    <w:rsid w:val="00DB7886"/>
    <w:rsid w:val="00DC4EED"/>
    <w:rsid w:val="00DD2B7E"/>
    <w:rsid w:val="00DD34B1"/>
    <w:rsid w:val="00DD40FE"/>
    <w:rsid w:val="00DE143F"/>
    <w:rsid w:val="00DE3B86"/>
    <w:rsid w:val="00DE4920"/>
    <w:rsid w:val="00DE4B1E"/>
    <w:rsid w:val="00DF7AF9"/>
    <w:rsid w:val="00E00A40"/>
    <w:rsid w:val="00E00B19"/>
    <w:rsid w:val="00E013EB"/>
    <w:rsid w:val="00E36BCC"/>
    <w:rsid w:val="00E41F8D"/>
    <w:rsid w:val="00E45DDC"/>
    <w:rsid w:val="00E4715D"/>
    <w:rsid w:val="00E5010A"/>
    <w:rsid w:val="00E50B81"/>
    <w:rsid w:val="00E52A81"/>
    <w:rsid w:val="00E56913"/>
    <w:rsid w:val="00E64AE6"/>
    <w:rsid w:val="00E677AC"/>
    <w:rsid w:val="00E76F38"/>
    <w:rsid w:val="00E77B08"/>
    <w:rsid w:val="00E92043"/>
    <w:rsid w:val="00E9795A"/>
    <w:rsid w:val="00EA1E28"/>
    <w:rsid w:val="00EA26A2"/>
    <w:rsid w:val="00EA7AC4"/>
    <w:rsid w:val="00ED73D0"/>
    <w:rsid w:val="00ED7958"/>
    <w:rsid w:val="00EE2C68"/>
    <w:rsid w:val="00F143AE"/>
    <w:rsid w:val="00F17E47"/>
    <w:rsid w:val="00F208B3"/>
    <w:rsid w:val="00F247F7"/>
    <w:rsid w:val="00F24D21"/>
    <w:rsid w:val="00F32C8E"/>
    <w:rsid w:val="00F345A0"/>
    <w:rsid w:val="00F45B57"/>
    <w:rsid w:val="00F511CE"/>
    <w:rsid w:val="00F5252A"/>
    <w:rsid w:val="00F551CA"/>
    <w:rsid w:val="00F57F07"/>
    <w:rsid w:val="00F619F3"/>
    <w:rsid w:val="00F620F1"/>
    <w:rsid w:val="00F625B5"/>
    <w:rsid w:val="00F63753"/>
    <w:rsid w:val="00F72210"/>
    <w:rsid w:val="00F73921"/>
    <w:rsid w:val="00F75BB8"/>
    <w:rsid w:val="00F81468"/>
    <w:rsid w:val="00F904E8"/>
    <w:rsid w:val="00F91A93"/>
    <w:rsid w:val="00F92344"/>
    <w:rsid w:val="00F9731E"/>
    <w:rsid w:val="00FA071F"/>
    <w:rsid w:val="00FA7478"/>
    <w:rsid w:val="00FB1434"/>
    <w:rsid w:val="00FB3E74"/>
    <w:rsid w:val="00FB5B19"/>
    <w:rsid w:val="00FC1500"/>
    <w:rsid w:val="00FC182B"/>
    <w:rsid w:val="00FC7122"/>
    <w:rsid w:val="00FD2D9B"/>
    <w:rsid w:val="00FD3F4D"/>
    <w:rsid w:val="00FE5BA5"/>
    <w:rsid w:val="00FE69B6"/>
    <w:rsid w:val="00FF0C18"/>
    <w:rsid w:val="00FF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A67F39-3493-4735-AAC8-1DD69F937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D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21EE"/>
    <w:pPr>
      <w:ind w:left="720"/>
      <w:contextualSpacing/>
    </w:pPr>
  </w:style>
  <w:style w:type="paragraph" w:customStyle="1" w:styleId="1">
    <w:name w:val="Абзац списка1"/>
    <w:basedOn w:val="a"/>
    <w:rsid w:val="007C67E1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</w:rPr>
  </w:style>
  <w:style w:type="character" w:styleId="a4">
    <w:name w:val="Hyperlink"/>
    <w:basedOn w:val="a0"/>
    <w:uiPriority w:val="99"/>
    <w:semiHidden/>
    <w:unhideWhenUsed/>
    <w:rsid w:val="004035FA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035F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BC36D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C36D1"/>
  </w:style>
  <w:style w:type="paragraph" w:styleId="a8">
    <w:name w:val="footer"/>
    <w:basedOn w:val="a"/>
    <w:link w:val="a9"/>
    <w:uiPriority w:val="99"/>
    <w:semiHidden/>
    <w:unhideWhenUsed/>
    <w:rsid w:val="00BC36D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C36D1"/>
  </w:style>
  <w:style w:type="character" w:styleId="aa">
    <w:name w:val="annotation reference"/>
    <w:basedOn w:val="a0"/>
    <w:uiPriority w:val="99"/>
    <w:semiHidden/>
    <w:unhideWhenUsed/>
    <w:rsid w:val="003D7AE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D7AE0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D7AE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D7AE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D7AE0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3D7AE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D7A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1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A69E61-F65F-409A-AA3B-E504A1F9A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2298</Words>
  <Characters>13101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MTSZ</Company>
  <LinksUpToDate>false</LinksUpToDate>
  <CharactersWithSpaces>15369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PopovaIM</dc:creator>
  <cp:lastModifiedBy>Пользователь</cp:lastModifiedBy>
  <cp:revision>3</cp:revision>
  <cp:lastPrinted>2018-07-11T13:29:00Z</cp:lastPrinted>
  <dcterms:created xsi:type="dcterms:W3CDTF">2019-05-17T13:05:00Z</dcterms:created>
  <dcterms:modified xsi:type="dcterms:W3CDTF">2019-05-17T13:05:00Z</dcterms:modified>
</cp:coreProperties>
</file>